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2295E" w14:textId="77777777" w:rsidR="000B7E11" w:rsidRPr="00FD11FF" w:rsidRDefault="000B7E11" w:rsidP="00317AFE">
      <w:pPr>
        <w:spacing w:line="259" w:lineRule="auto"/>
        <w:jc w:val="right"/>
        <w:rPr>
          <w:rFonts w:ascii="Arial" w:hAnsi="Arial" w:cs="Arial"/>
          <w:i/>
          <w:sz w:val="16"/>
          <w:szCs w:val="16"/>
        </w:rPr>
      </w:pPr>
      <w:del w:id="0" w:author="Gosia" w:date="2024-08-13T13:30:00Z">
        <w:r w:rsidDel="00317AFE">
          <w:rPr>
            <w:rFonts w:ascii="Arial" w:hAnsi="Arial" w:cs="Arial"/>
            <w:sz w:val="20"/>
            <w:szCs w:val="20"/>
            <w:lang w:bidi="pl-PL"/>
          </w:rPr>
          <w:br w:type="page"/>
        </w:r>
      </w:del>
      <w:r w:rsidRPr="00FD11FF">
        <w:rPr>
          <w:rFonts w:ascii="Arial" w:hAnsi="Arial" w:cs="Arial"/>
          <w:i/>
          <w:sz w:val="16"/>
          <w:szCs w:val="16"/>
        </w:rPr>
        <w:t>Załącznik nr 1</w:t>
      </w:r>
    </w:p>
    <w:p w14:paraId="3759CB9F" w14:textId="450F9318" w:rsidR="000B7E11" w:rsidRPr="00CB7A16" w:rsidRDefault="000B7E11" w:rsidP="000B7E11">
      <w:pPr>
        <w:pStyle w:val="Nagwek1"/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ZZ</w:t>
      </w:r>
      <w:r w:rsidR="00507C87">
        <w:rPr>
          <w:rFonts w:ascii="Arial" w:hAnsi="Arial" w:cs="Arial"/>
          <w:b w:val="0"/>
          <w:i/>
          <w:sz w:val="20"/>
          <w:szCs w:val="20"/>
        </w:rPr>
        <w:t>/21/</w:t>
      </w:r>
      <w:r>
        <w:rPr>
          <w:rFonts w:ascii="Arial" w:hAnsi="Arial" w:cs="Arial"/>
          <w:b w:val="0"/>
          <w:i/>
          <w:sz w:val="20"/>
          <w:szCs w:val="20"/>
        </w:rPr>
        <w:t>055/</w:t>
      </w:r>
      <w:r w:rsidR="0010431A">
        <w:rPr>
          <w:rFonts w:ascii="Arial" w:hAnsi="Arial" w:cs="Arial"/>
          <w:b w:val="0"/>
          <w:i/>
          <w:sz w:val="20"/>
          <w:szCs w:val="20"/>
        </w:rPr>
        <w:t>U</w:t>
      </w:r>
      <w:r w:rsidR="006111CC">
        <w:rPr>
          <w:rFonts w:ascii="Arial" w:hAnsi="Arial" w:cs="Arial"/>
          <w:b w:val="0"/>
          <w:i/>
          <w:sz w:val="20"/>
          <w:szCs w:val="20"/>
        </w:rPr>
        <w:t>/24</w:t>
      </w:r>
    </w:p>
    <w:p w14:paraId="0AE56FC0" w14:textId="77777777" w:rsidR="000B7E11" w:rsidRPr="00E7639C" w:rsidRDefault="000B7E11" w:rsidP="000B7E11">
      <w:pPr>
        <w:pStyle w:val="Nagwek1"/>
        <w:jc w:val="center"/>
        <w:rPr>
          <w:rFonts w:ascii="Arial" w:hAnsi="Arial" w:cs="Arial"/>
        </w:rPr>
      </w:pPr>
      <w:r w:rsidRPr="00E7639C">
        <w:rPr>
          <w:rFonts w:ascii="Arial" w:hAnsi="Arial" w:cs="Arial"/>
        </w:rPr>
        <w:t>OFERTA</w:t>
      </w:r>
    </w:p>
    <w:p w14:paraId="1EFCDC30" w14:textId="77777777" w:rsidR="000B7E11" w:rsidRPr="00F319A2" w:rsidRDefault="000B7E11" w:rsidP="000B7E11">
      <w:pPr>
        <w:ind w:left="708" w:firstLine="708"/>
        <w:rPr>
          <w:rFonts w:ascii="Arial" w:hAnsi="Arial" w:cs="Arial"/>
          <w:sz w:val="20"/>
          <w:szCs w:val="20"/>
        </w:rPr>
      </w:pPr>
    </w:p>
    <w:p w14:paraId="6597E332" w14:textId="77777777" w:rsidR="000B7E11" w:rsidRPr="00F319A2" w:rsidRDefault="000B7E11" w:rsidP="000B7E11">
      <w:pPr>
        <w:spacing w:after="0"/>
        <w:ind w:left="5245"/>
        <w:rPr>
          <w:rFonts w:ascii="Arial" w:hAnsi="Arial" w:cs="Arial"/>
          <w:sz w:val="20"/>
          <w:szCs w:val="20"/>
        </w:rPr>
      </w:pPr>
      <w:r w:rsidRPr="00F319A2">
        <w:rPr>
          <w:rFonts w:ascii="Arial" w:hAnsi="Arial" w:cs="Arial"/>
          <w:sz w:val="20"/>
          <w:szCs w:val="20"/>
        </w:rPr>
        <w:t xml:space="preserve"> Zamawiający:</w:t>
      </w:r>
    </w:p>
    <w:p w14:paraId="0EF3D321" w14:textId="77777777" w:rsidR="000B7E11" w:rsidRPr="00F319A2" w:rsidRDefault="000B7E11" w:rsidP="000B7E11">
      <w:pPr>
        <w:spacing w:after="0"/>
        <w:ind w:left="5245"/>
        <w:rPr>
          <w:rFonts w:ascii="Arial" w:hAnsi="Arial" w:cs="Arial"/>
          <w:sz w:val="20"/>
          <w:szCs w:val="20"/>
        </w:rPr>
      </w:pPr>
      <w:r w:rsidRPr="00F319A2">
        <w:rPr>
          <w:rFonts w:ascii="Arial" w:hAnsi="Arial" w:cs="Arial"/>
          <w:bCs/>
          <w:sz w:val="20"/>
          <w:szCs w:val="20"/>
        </w:rPr>
        <w:t xml:space="preserve"> Politechnika Gdańska  </w:t>
      </w:r>
    </w:p>
    <w:p w14:paraId="3AF743EC" w14:textId="77777777" w:rsidR="000B7E11" w:rsidRPr="00F319A2" w:rsidRDefault="000B7E11" w:rsidP="000B7E11">
      <w:pPr>
        <w:pStyle w:val="Zwykytekst"/>
        <w:ind w:left="5245"/>
        <w:rPr>
          <w:rFonts w:ascii="Arial" w:hAnsi="Arial" w:cs="Arial"/>
        </w:rPr>
      </w:pPr>
      <w:r w:rsidRPr="00F319A2">
        <w:rPr>
          <w:rFonts w:ascii="Arial" w:hAnsi="Arial" w:cs="Arial"/>
          <w:bCs/>
        </w:rPr>
        <w:t xml:space="preserve"> ul. Narutowicza 11/12</w:t>
      </w:r>
    </w:p>
    <w:p w14:paraId="3AF591A5" w14:textId="77777777" w:rsidR="000B7E11" w:rsidRDefault="000B7E11" w:rsidP="000B7E11">
      <w:pPr>
        <w:pStyle w:val="Zwykytekst"/>
        <w:ind w:left="5245"/>
        <w:rPr>
          <w:rFonts w:ascii="Arial" w:hAnsi="Arial" w:cs="Arial"/>
        </w:rPr>
      </w:pPr>
      <w:r w:rsidRPr="00F319A2">
        <w:rPr>
          <w:rFonts w:ascii="Arial" w:hAnsi="Arial" w:cs="Arial"/>
        </w:rPr>
        <w:t xml:space="preserve"> 80-233 Gdańsk</w:t>
      </w:r>
    </w:p>
    <w:p w14:paraId="79E149C5" w14:textId="77777777" w:rsidR="000B7E11" w:rsidRPr="00F319A2" w:rsidRDefault="000B7E11" w:rsidP="000B7E11">
      <w:pPr>
        <w:pStyle w:val="Zwykytekst"/>
        <w:ind w:left="5245"/>
        <w:rPr>
          <w:rFonts w:ascii="Arial" w:hAnsi="Arial" w:cs="Arial"/>
          <w:bCs/>
        </w:rPr>
      </w:pPr>
    </w:p>
    <w:p w14:paraId="52D7FACF" w14:textId="77777777" w:rsidR="000B7E11" w:rsidRPr="00F319A2" w:rsidRDefault="000B7E11" w:rsidP="000B7E11">
      <w:pPr>
        <w:pStyle w:val="Zwykytekst"/>
        <w:rPr>
          <w:rFonts w:ascii="Arial" w:hAnsi="Arial" w:cs="Arial"/>
          <w:b/>
          <w:lang w:val="pl-PL"/>
        </w:rPr>
      </w:pPr>
      <w:r w:rsidRPr="00F319A2">
        <w:rPr>
          <w:rFonts w:ascii="Arial" w:hAnsi="Arial" w:cs="Arial"/>
          <w:b/>
        </w:rPr>
        <w:tab/>
      </w:r>
    </w:p>
    <w:p w14:paraId="3FC7ACBB" w14:textId="6A3A4704" w:rsidR="00C27336" w:rsidRPr="00944BC8" w:rsidRDefault="000B7E11" w:rsidP="00C27336">
      <w:pPr>
        <w:pStyle w:val="Stopka"/>
        <w:tabs>
          <w:tab w:val="clear" w:pos="9072"/>
        </w:tabs>
        <w:rPr>
          <w:rFonts w:ascii="Arial" w:hAnsi="Arial" w:cs="Arial"/>
          <w:b/>
          <w:color w:val="000000"/>
          <w:sz w:val="20"/>
          <w:szCs w:val="20"/>
        </w:rPr>
      </w:pPr>
      <w:r w:rsidRPr="00383150">
        <w:rPr>
          <w:rFonts w:ascii="Arial" w:hAnsi="Arial" w:cs="Arial"/>
          <w:sz w:val="20"/>
          <w:szCs w:val="20"/>
        </w:rPr>
        <w:t xml:space="preserve">Nawiązując do ogłoszenia dotyczącego złożenia oferty </w:t>
      </w:r>
      <w:r w:rsidRPr="00383150">
        <w:rPr>
          <w:rFonts w:ascii="Arial" w:hAnsi="Arial" w:cs="Arial"/>
          <w:sz w:val="20"/>
        </w:rPr>
        <w:t xml:space="preserve">na </w:t>
      </w:r>
      <w:r w:rsidR="00910786" w:rsidRPr="00B2604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C27336" w:rsidRPr="00944BC8">
        <w:rPr>
          <w:rFonts w:ascii="Arial" w:hAnsi="Arial" w:cs="Arial"/>
          <w:b/>
          <w:color w:val="000000"/>
          <w:sz w:val="20"/>
          <w:szCs w:val="20"/>
        </w:rPr>
        <w:t xml:space="preserve">usługę zorganizowania i  przeprowadzenie </w:t>
      </w:r>
      <w:r w:rsidR="00C27336" w:rsidRPr="00944BC8">
        <w:rPr>
          <w:rFonts w:ascii="Arial" w:hAnsi="Arial" w:cs="Arial"/>
          <w:b/>
          <w:bCs/>
          <w:sz w:val="20"/>
          <w:szCs w:val="20"/>
        </w:rPr>
        <w:t xml:space="preserve">warsztatów/szkolenia z zakresu zastosowania oprogramowania ANSYS. Szkoleniem zostaną objęci nauczyciele akademiccy/doktoranci z Wydziału Elektrotechniki i Automatyki Politechniki Gdańskiej – 10 osób oraz Wydziału Fizyki Technicznej i Matematyki Stosowanej – 10 </w:t>
      </w:r>
      <w:r w:rsidR="00C27336">
        <w:rPr>
          <w:rFonts w:ascii="Arial" w:hAnsi="Arial" w:cs="Arial"/>
          <w:b/>
          <w:bCs/>
          <w:sz w:val="20"/>
          <w:szCs w:val="20"/>
        </w:rPr>
        <w:t>osób w ramach projektu</w:t>
      </w:r>
      <w:r w:rsidR="00C27336" w:rsidRPr="00944BC8">
        <w:rPr>
          <w:rFonts w:ascii="Arial" w:hAnsi="Arial" w:cs="Arial"/>
          <w:b/>
          <w:bCs/>
          <w:sz w:val="20"/>
          <w:szCs w:val="20"/>
        </w:rPr>
        <w:t xml:space="preserve"> </w:t>
      </w:r>
      <w:r w:rsidR="00C27336" w:rsidRPr="00944BC8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="00C27336" w:rsidRPr="00944BC8">
        <w:rPr>
          <w:rFonts w:ascii="Arial" w:hAnsi="Arial" w:cs="Arial"/>
          <w:b/>
          <w:i/>
          <w:sz w:val="20"/>
          <w:szCs w:val="20"/>
        </w:rPr>
        <w:t>„Kadra 5.0. Rozwój kompetencji nauczycieli i doktorantów”</w:t>
      </w:r>
    </w:p>
    <w:p w14:paraId="42BDB4EF" w14:textId="21B88B60" w:rsidR="000B7E11" w:rsidRPr="00383150" w:rsidRDefault="000B7E11" w:rsidP="00082701">
      <w:pPr>
        <w:pStyle w:val="Stopka"/>
        <w:tabs>
          <w:tab w:val="clear" w:pos="9072"/>
        </w:tabs>
        <w:rPr>
          <w:rFonts w:ascii="Arial" w:hAnsi="Arial" w:cs="Arial"/>
          <w:color w:val="000000"/>
          <w:sz w:val="20"/>
          <w:szCs w:val="20"/>
        </w:rPr>
      </w:pPr>
    </w:p>
    <w:p w14:paraId="02D31795" w14:textId="77777777" w:rsidR="000B7E11" w:rsidRPr="00CC67CA" w:rsidRDefault="000B7E11" w:rsidP="000B7E11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CC67CA">
        <w:rPr>
          <w:rFonts w:ascii="Arial" w:hAnsi="Arial" w:cs="Arial"/>
          <w:sz w:val="20"/>
          <w:szCs w:val="20"/>
        </w:rPr>
        <w:t xml:space="preserve">My niżej podpisani: </w:t>
      </w:r>
    </w:p>
    <w:p w14:paraId="773C7209" w14:textId="77777777" w:rsidR="000B7E11" w:rsidRPr="00CC67CA" w:rsidRDefault="000B7E11" w:rsidP="000B7E11">
      <w:pPr>
        <w:pStyle w:val="Nagwek"/>
        <w:spacing w:after="120"/>
        <w:ind w:left="426"/>
        <w:rPr>
          <w:rFonts w:ascii="Arial" w:hAnsi="Arial" w:cs="Arial"/>
          <w:sz w:val="20"/>
          <w:szCs w:val="20"/>
        </w:rPr>
      </w:pPr>
      <w:r w:rsidRPr="00CC67CA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64EFCB57" w14:textId="77777777" w:rsidR="000B7E11" w:rsidRPr="00CC67CA" w:rsidRDefault="000B7E11" w:rsidP="000B7E11">
      <w:pPr>
        <w:pStyle w:val="Nagwek"/>
        <w:spacing w:after="120"/>
        <w:ind w:left="426"/>
        <w:rPr>
          <w:rFonts w:ascii="Arial" w:hAnsi="Arial" w:cs="Arial"/>
          <w:sz w:val="20"/>
          <w:szCs w:val="20"/>
        </w:rPr>
      </w:pPr>
      <w:r w:rsidRPr="00CC67CA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5E58B420" w14:textId="77777777" w:rsidR="000B7E11" w:rsidRPr="00CC67CA" w:rsidRDefault="000B7E11" w:rsidP="000B7E11">
      <w:pPr>
        <w:pStyle w:val="Zwykytekst"/>
        <w:spacing w:after="120"/>
        <w:ind w:left="426"/>
        <w:rPr>
          <w:rFonts w:ascii="Arial" w:hAnsi="Arial" w:cs="Arial"/>
        </w:rPr>
      </w:pPr>
      <w:r w:rsidRPr="00CC67CA">
        <w:rPr>
          <w:rFonts w:ascii="Arial" w:hAnsi="Arial" w:cs="Arial"/>
        </w:rPr>
        <w:t>działający w imieniu i na rzecz:</w:t>
      </w:r>
    </w:p>
    <w:p w14:paraId="0C032292" w14:textId="77777777" w:rsidR="000B7E11" w:rsidRPr="00F319A2" w:rsidRDefault="000B7E11" w:rsidP="000B7E11">
      <w:pPr>
        <w:pStyle w:val="Zwykytekst"/>
        <w:rPr>
          <w:rFonts w:ascii="Arial" w:hAnsi="Arial" w:cs="Arial"/>
        </w:rPr>
      </w:pPr>
    </w:p>
    <w:tbl>
      <w:tblPr>
        <w:tblW w:w="0" w:type="auto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4"/>
        <w:gridCol w:w="4530"/>
      </w:tblGrid>
      <w:tr w:rsidR="000B7E11" w:rsidRPr="00CC67CA" w14:paraId="6677BE76" w14:textId="77777777" w:rsidTr="003A582B">
        <w:tc>
          <w:tcPr>
            <w:tcW w:w="8426" w:type="dxa"/>
            <w:gridSpan w:val="2"/>
          </w:tcPr>
          <w:p w14:paraId="6F51E093" w14:textId="77777777" w:rsidR="000B7E11" w:rsidRPr="00CC67CA" w:rsidRDefault="000B7E11" w:rsidP="003A582B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 xml:space="preserve">Pełna nazwa </w:t>
            </w:r>
            <w:r>
              <w:rPr>
                <w:rStyle w:val="TimesNewRoman11"/>
                <w:rFonts w:ascii="Arial" w:hAnsi="Arial" w:cs="Arial"/>
              </w:rPr>
              <w:t>Wykonawcy</w:t>
            </w:r>
            <w:r w:rsidRPr="00CC67CA">
              <w:rPr>
                <w:rStyle w:val="TimesNewRoman11"/>
                <w:rFonts w:ascii="Arial" w:hAnsi="Arial" w:cs="Arial"/>
              </w:rPr>
              <w:t>:</w:t>
            </w:r>
          </w:p>
          <w:p w14:paraId="332167AE" w14:textId="77777777" w:rsidR="000B7E11" w:rsidRPr="00CC67CA" w:rsidRDefault="000B7E11" w:rsidP="003A582B">
            <w:pPr>
              <w:rPr>
                <w:rStyle w:val="TimesNewRoman11"/>
                <w:rFonts w:ascii="Arial" w:hAnsi="Arial" w:cs="Arial"/>
              </w:rPr>
            </w:pPr>
          </w:p>
          <w:p w14:paraId="239356DA" w14:textId="77777777" w:rsidR="000B7E11" w:rsidRPr="00CC67CA" w:rsidRDefault="000B7E11" w:rsidP="003A582B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>e-mail:</w:t>
            </w:r>
          </w:p>
        </w:tc>
      </w:tr>
      <w:tr w:rsidR="000B7E11" w:rsidRPr="00CC67CA" w14:paraId="4A1EF668" w14:textId="77777777" w:rsidTr="003A582B">
        <w:trPr>
          <w:trHeight w:val="580"/>
        </w:trPr>
        <w:tc>
          <w:tcPr>
            <w:tcW w:w="8426" w:type="dxa"/>
            <w:gridSpan w:val="2"/>
          </w:tcPr>
          <w:p w14:paraId="1AD2A9D5" w14:textId="77777777" w:rsidR="000B7E11" w:rsidRDefault="000B7E11" w:rsidP="003A582B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>Adres:</w:t>
            </w:r>
          </w:p>
          <w:p w14:paraId="1ECA189D" w14:textId="77777777" w:rsidR="000B7E11" w:rsidRPr="00CC67CA" w:rsidRDefault="000B7E11" w:rsidP="003A582B">
            <w:pPr>
              <w:rPr>
                <w:rStyle w:val="TimesNewRoman11"/>
                <w:rFonts w:ascii="Arial" w:hAnsi="Arial" w:cs="Arial"/>
              </w:rPr>
            </w:pPr>
          </w:p>
        </w:tc>
      </w:tr>
      <w:tr w:rsidR="000B7E11" w:rsidRPr="00CC67CA" w14:paraId="27B79AB4" w14:textId="77777777" w:rsidTr="003A582B">
        <w:trPr>
          <w:trHeight w:val="674"/>
        </w:trPr>
        <w:tc>
          <w:tcPr>
            <w:tcW w:w="3895" w:type="dxa"/>
          </w:tcPr>
          <w:p w14:paraId="20DFD68A" w14:textId="77777777" w:rsidR="000B7E11" w:rsidRPr="00CC67CA" w:rsidRDefault="000B7E11" w:rsidP="003A582B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 xml:space="preserve">REGON nr </w:t>
            </w:r>
          </w:p>
        </w:tc>
        <w:tc>
          <w:tcPr>
            <w:tcW w:w="4531" w:type="dxa"/>
          </w:tcPr>
          <w:p w14:paraId="46362F0B" w14:textId="77777777" w:rsidR="000B7E11" w:rsidRPr="00CC67CA" w:rsidRDefault="000B7E11" w:rsidP="003A582B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>NIP nr</w:t>
            </w:r>
          </w:p>
        </w:tc>
      </w:tr>
      <w:tr w:rsidR="000B7E11" w:rsidRPr="00CC67CA" w14:paraId="70292F11" w14:textId="77777777" w:rsidTr="003A582B">
        <w:trPr>
          <w:trHeight w:val="674"/>
        </w:trPr>
        <w:tc>
          <w:tcPr>
            <w:tcW w:w="8426" w:type="dxa"/>
            <w:gridSpan w:val="2"/>
          </w:tcPr>
          <w:p w14:paraId="49B6BFD6" w14:textId="77777777" w:rsidR="000B7E11" w:rsidRDefault="000B7E11" w:rsidP="003A582B">
            <w:pPr>
              <w:rPr>
                <w:rStyle w:val="TimesNewRoman11"/>
                <w:rFonts w:ascii="Arial" w:hAnsi="Arial" w:cs="Arial"/>
              </w:rPr>
            </w:pPr>
            <w:r>
              <w:rPr>
                <w:rStyle w:val="TimesNewRoman11"/>
                <w:rFonts w:ascii="Arial" w:hAnsi="Arial" w:cs="Arial"/>
              </w:rPr>
              <w:t xml:space="preserve">KRS/CEIDG </w:t>
            </w:r>
          </w:p>
          <w:p w14:paraId="02EA436C" w14:textId="77777777" w:rsidR="000B7E11" w:rsidRPr="00CC67CA" w:rsidRDefault="000B7E11" w:rsidP="003A582B">
            <w:pPr>
              <w:rPr>
                <w:rStyle w:val="TimesNewRoman11"/>
                <w:rFonts w:ascii="Arial" w:hAnsi="Arial" w:cs="Arial"/>
              </w:rPr>
            </w:pPr>
          </w:p>
        </w:tc>
      </w:tr>
      <w:tr w:rsidR="000B7E11" w:rsidRPr="00CC67CA" w14:paraId="69777614" w14:textId="77777777" w:rsidTr="003A582B">
        <w:trPr>
          <w:trHeight w:val="442"/>
        </w:trPr>
        <w:tc>
          <w:tcPr>
            <w:tcW w:w="8426" w:type="dxa"/>
            <w:gridSpan w:val="2"/>
          </w:tcPr>
          <w:p w14:paraId="76FF9F27" w14:textId="77777777" w:rsidR="000B7E11" w:rsidRDefault="000B7E11" w:rsidP="003A582B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>Nr telefonu:</w:t>
            </w:r>
          </w:p>
          <w:p w14:paraId="47899560" w14:textId="77777777" w:rsidR="000B7E11" w:rsidRDefault="000B7E11" w:rsidP="003A582B">
            <w:pPr>
              <w:rPr>
                <w:rStyle w:val="TimesNewRoman11"/>
                <w:rFonts w:ascii="Arial" w:hAnsi="Arial" w:cs="Arial"/>
              </w:rPr>
            </w:pPr>
          </w:p>
          <w:p w14:paraId="0434679C" w14:textId="77777777" w:rsidR="000B7E11" w:rsidRPr="00CC67CA" w:rsidRDefault="000B7E11" w:rsidP="003A582B">
            <w:pPr>
              <w:rPr>
                <w:rStyle w:val="TimesNewRoman11"/>
                <w:rFonts w:ascii="Arial" w:hAnsi="Arial" w:cs="Arial"/>
              </w:rPr>
            </w:pPr>
          </w:p>
        </w:tc>
      </w:tr>
    </w:tbl>
    <w:p w14:paraId="26F9D620" w14:textId="77777777" w:rsidR="000B7E11" w:rsidRDefault="000B7E11" w:rsidP="000B7E11">
      <w:pPr>
        <w:pStyle w:val="Tekstpodstawowy"/>
        <w:tabs>
          <w:tab w:val="num" w:pos="426"/>
        </w:tabs>
        <w:ind w:left="426"/>
        <w:rPr>
          <w:rFonts w:ascii="Arial" w:hAnsi="Arial" w:cs="Arial"/>
          <w:sz w:val="20"/>
          <w:szCs w:val="20"/>
        </w:rPr>
      </w:pPr>
    </w:p>
    <w:p w14:paraId="61260CBA" w14:textId="77777777" w:rsidR="00910786" w:rsidRDefault="00910786" w:rsidP="000B7E11">
      <w:pPr>
        <w:pStyle w:val="Tekstpodstawowy"/>
        <w:tabs>
          <w:tab w:val="num" w:pos="426"/>
        </w:tabs>
        <w:ind w:left="426"/>
        <w:rPr>
          <w:rFonts w:ascii="Arial" w:hAnsi="Arial" w:cs="Arial"/>
          <w:sz w:val="20"/>
          <w:szCs w:val="20"/>
        </w:rPr>
      </w:pPr>
    </w:p>
    <w:p w14:paraId="599862F0" w14:textId="5820D135" w:rsidR="000B7E11" w:rsidRPr="00842F39" w:rsidRDefault="000B7E11" w:rsidP="000B7E11">
      <w:pPr>
        <w:pStyle w:val="Akapitzlist"/>
        <w:widowControl w:val="0"/>
        <w:numPr>
          <w:ilvl w:val="6"/>
          <w:numId w:val="8"/>
        </w:numPr>
        <w:spacing w:before="120" w:after="120" w:line="360" w:lineRule="auto"/>
        <w:ind w:left="851" w:right="100"/>
        <w:contextualSpacing w:val="0"/>
        <w:rPr>
          <w:rFonts w:ascii="Arial" w:eastAsia="Arial" w:hAnsi="Arial" w:cs="Arial"/>
          <w:i/>
          <w:sz w:val="20"/>
          <w:szCs w:val="20"/>
        </w:rPr>
      </w:pPr>
      <w:r w:rsidRPr="00842F39">
        <w:rPr>
          <w:rFonts w:ascii="Arial" w:eastAsia="Arial" w:hAnsi="Arial" w:cs="Arial"/>
          <w:b/>
          <w:sz w:val="20"/>
          <w:szCs w:val="20"/>
        </w:rPr>
        <w:t>Oferujemy</w:t>
      </w:r>
      <w:r w:rsidRPr="00842F39">
        <w:rPr>
          <w:rFonts w:ascii="Arial" w:eastAsia="Arial" w:hAnsi="Arial" w:cs="Arial"/>
          <w:sz w:val="20"/>
          <w:szCs w:val="20"/>
        </w:rPr>
        <w:t xml:space="preserve"> </w:t>
      </w:r>
      <w:r w:rsidRPr="00842F39">
        <w:rPr>
          <w:rFonts w:ascii="Arial" w:eastAsia="Arial" w:hAnsi="Arial" w:cs="Arial"/>
          <w:b/>
          <w:sz w:val="20"/>
          <w:szCs w:val="20"/>
        </w:rPr>
        <w:t>realizację</w:t>
      </w:r>
      <w:r w:rsidRPr="00842F39">
        <w:rPr>
          <w:rFonts w:ascii="Arial" w:eastAsia="Arial" w:hAnsi="Arial" w:cs="Arial"/>
          <w:sz w:val="20"/>
          <w:szCs w:val="20"/>
        </w:rPr>
        <w:t xml:space="preserve"> całości </w:t>
      </w:r>
      <w:r w:rsidRPr="00842F39">
        <w:rPr>
          <w:rFonts w:ascii="Arial" w:eastAsia="Arial" w:hAnsi="Arial" w:cs="Arial"/>
          <w:b/>
          <w:sz w:val="20"/>
          <w:szCs w:val="20"/>
        </w:rPr>
        <w:t>powyższego przedmiotu zamówienia</w:t>
      </w:r>
      <w:r w:rsidRPr="00842F39">
        <w:rPr>
          <w:rFonts w:ascii="Arial" w:eastAsia="Arial" w:hAnsi="Arial" w:cs="Arial"/>
          <w:sz w:val="20"/>
          <w:szCs w:val="20"/>
        </w:rPr>
        <w:t xml:space="preserve">, zgodnie z opisem przedmiotu zamówienia za </w:t>
      </w:r>
      <w:r w:rsidR="002A43B7" w:rsidRPr="00842F39">
        <w:rPr>
          <w:rFonts w:ascii="Arial" w:eastAsia="Arial" w:hAnsi="Arial" w:cs="Arial"/>
          <w:sz w:val="20"/>
          <w:szCs w:val="20"/>
        </w:rPr>
        <w:t>cenę</w:t>
      </w:r>
      <w:r w:rsidR="00D124D1">
        <w:rPr>
          <w:rFonts w:ascii="Arial" w:eastAsia="Arial" w:hAnsi="Arial" w:cs="Arial"/>
          <w:sz w:val="20"/>
          <w:szCs w:val="20"/>
        </w:rPr>
        <w:t>:</w:t>
      </w:r>
      <w:r w:rsidRPr="00842F39">
        <w:rPr>
          <w:rFonts w:ascii="Arial" w:eastAsia="Arial" w:hAnsi="Arial" w:cs="Arial"/>
          <w:sz w:val="20"/>
          <w:szCs w:val="20"/>
        </w:rPr>
        <w:t xml:space="preserve"> </w:t>
      </w:r>
    </w:p>
    <w:p w14:paraId="06C9551B" w14:textId="77777777" w:rsidR="003170F7" w:rsidRPr="003170F7" w:rsidRDefault="003170F7" w:rsidP="003170F7">
      <w:pPr>
        <w:pStyle w:val="Akapitzlist"/>
        <w:widowControl w:val="0"/>
        <w:spacing w:before="120" w:after="120" w:line="360" w:lineRule="auto"/>
        <w:ind w:left="851" w:right="100"/>
        <w:contextualSpacing w:val="0"/>
        <w:rPr>
          <w:rFonts w:ascii="Arial" w:eastAsia="Arial" w:hAnsi="Arial" w:cs="Arial"/>
          <w:i/>
          <w:sz w:val="20"/>
          <w:szCs w:val="20"/>
          <w:highlight w:val="yellow"/>
        </w:rPr>
      </w:pPr>
    </w:p>
    <w:tbl>
      <w:tblPr>
        <w:tblStyle w:val="Tabela-Siatka"/>
        <w:tblW w:w="9209" w:type="dxa"/>
        <w:tblInd w:w="142" w:type="dxa"/>
        <w:tblLook w:val="04A0" w:firstRow="1" w:lastRow="0" w:firstColumn="1" w:lastColumn="0" w:noHBand="0" w:noVBand="1"/>
      </w:tblPr>
      <w:tblGrid>
        <w:gridCol w:w="563"/>
        <w:gridCol w:w="5102"/>
        <w:gridCol w:w="1269"/>
        <w:gridCol w:w="993"/>
        <w:gridCol w:w="1282"/>
      </w:tblGrid>
      <w:tr w:rsidR="007A2DB0" w:rsidRPr="007C1391" w14:paraId="76B6B5A7" w14:textId="2476B27D" w:rsidTr="00A05EC1">
        <w:trPr>
          <w:trHeight w:val="503"/>
        </w:trPr>
        <w:tc>
          <w:tcPr>
            <w:tcW w:w="563" w:type="dxa"/>
          </w:tcPr>
          <w:p w14:paraId="57D166A9" w14:textId="77777777" w:rsidR="007A2DB0" w:rsidRPr="007C1391" w:rsidRDefault="007A2DB0" w:rsidP="007726B6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39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102" w:type="dxa"/>
          </w:tcPr>
          <w:p w14:paraId="175C578F" w14:textId="77777777" w:rsidR="007A2DB0" w:rsidRPr="007C1391" w:rsidRDefault="007A2DB0" w:rsidP="007726B6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391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269" w:type="dxa"/>
          </w:tcPr>
          <w:p w14:paraId="4C97CD95" w14:textId="377261AD" w:rsidR="007A2DB0" w:rsidRPr="007C1391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993" w:type="dxa"/>
          </w:tcPr>
          <w:p w14:paraId="141BC0A1" w14:textId="79C2296B" w:rsidR="007A2DB0" w:rsidRPr="007C1391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Stawka* VAT</w:t>
            </w:r>
          </w:p>
        </w:tc>
        <w:tc>
          <w:tcPr>
            <w:tcW w:w="1282" w:type="dxa"/>
          </w:tcPr>
          <w:p w14:paraId="78AA35BB" w14:textId="2420ED45" w:rsidR="007A2DB0" w:rsidRPr="007C1391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</w:tc>
      </w:tr>
      <w:tr w:rsidR="007A2DB0" w14:paraId="13521F46" w14:textId="34DC3C59" w:rsidTr="00A05EC1">
        <w:tc>
          <w:tcPr>
            <w:tcW w:w="563" w:type="dxa"/>
          </w:tcPr>
          <w:p w14:paraId="5A63B06B" w14:textId="77777777" w:rsidR="007A2DB0" w:rsidRDefault="007A2DB0" w:rsidP="007726B6">
            <w:pPr>
              <w:pStyle w:val="Stopka"/>
              <w:tabs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02" w:type="dxa"/>
          </w:tcPr>
          <w:p w14:paraId="019F2B84" w14:textId="77777777" w:rsidR="007A2DB0" w:rsidRPr="00A05EC1" w:rsidRDefault="007A2DB0" w:rsidP="003170F7">
            <w:pPr>
              <w:pStyle w:val="Stopka"/>
              <w:tabs>
                <w:tab w:val="clear" w:pos="9072"/>
              </w:tabs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05EC1">
              <w:rPr>
                <w:rFonts w:ascii="Arial" w:hAnsi="Arial" w:cs="Arial"/>
                <w:bCs/>
                <w:sz w:val="18"/>
                <w:szCs w:val="18"/>
              </w:rPr>
              <w:t xml:space="preserve">Warsztat/szkolenie z zakresu zastosowania oprogramowania ANSYS. Szkoleniem zostaną objęci nauczyciele akademiccy/doktoranci z </w:t>
            </w:r>
            <w:r w:rsidRPr="00A05EC1">
              <w:rPr>
                <w:rFonts w:ascii="Arial" w:hAnsi="Arial" w:cs="Arial"/>
                <w:b/>
                <w:bCs/>
                <w:sz w:val="18"/>
                <w:szCs w:val="18"/>
              </w:rPr>
              <w:t>Wydziału Elektrotechniki i Automatyki Politechniki</w:t>
            </w:r>
            <w:r w:rsidRPr="00A05EC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05EC1">
              <w:rPr>
                <w:rFonts w:ascii="Arial" w:hAnsi="Arial" w:cs="Arial"/>
                <w:b/>
                <w:bCs/>
                <w:sz w:val="18"/>
                <w:szCs w:val="18"/>
              </w:rPr>
              <w:t>Gdańskiej</w:t>
            </w:r>
            <w:r w:rsidRPr="00A05EC1">
              <w:rPr>
                <w:rFonts w:ascii="Arial" w:hAnsi="Arial" w:cs="Arial"/>
                <w:bCs/>
                <w:sz w:val="18"/>
                <w:szCs w:val="18"/>
              </w:rPr>
              <w:t xml:space="preserve"> – 10 osób. zgodnie z opisem zamawiającego </w:t>
            </w:r>
          </w:p>
          <w:p w14:paraId="3D73D050" w14:textId="08282601" w:rsidR="007A2DB0" w:rsidRPr="00A05EC1" w:rsidRDefault="007A2DB0" w:rsidP="00F43CA4">
            <w:pPr>
              <w:pStyle w:val="Stopka"/>
              <w:tabs>
                <w:tab w:val="clear" w:pos="9072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5EC1">
              <w:rPr>
                <w:rFonts w:ascii="Arial" w:hAnsi="Arial" w:cs="Arial"/>
                <w:bCs/>
                <w:sz w:val="18"/>
                <w:szCs w:val="18"/>
              </w:rPr>
              <w:t>Forma szkolenia: zdalna</w:t>
            </w:r>
          </w:p>
        </w:tc>
        <w:tc>
          <w:tcPr>
            <w:tcW w:w="1269" w:type="dxa"/>
            <w:vAlign w:val="center"/>
          </w:tcPr>
          <w:p w14:paraId="1F0B65EE" w14:textId="77777777" w:rsidR="007A2DB0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343C75" w14:textId="77777777" w:rsidR="007A2DB0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14:paraId="0003EE17" w14:textId="07B9A67A" w:rsidR="007A2DB0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DB0" w14:paraId="418102CC" w14:textId="31D18DF8" w:rsidTr="00A05EC1">
        <w:tc>
          <w:tcPr>
            <w:tcW w:w="563" w:type="dxa"/>
          </w:tcPr>
          <w:p w14:paraId="508682AA" w14:textId="77777777" w:rsidR="007A2DB0" w:rsidRDefault="007A2DB0" w:rsidP="007726B6">
            <w:pPr>
              <w:pStyle w:val="Stopka"/>
              <w:tabs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02" w:type="dxa"/>
          </w:tcPr>
          <w:p w14:paraId="534FA37A" w14:textId="7E4C09BE" w:rsidR="007A2DB0" w:rsidRPr="00A05EC1" w:rsidRDefault="007A2DB0" w:rsidP="007726B6">
            <w:pPr>
              <w:widowControl w:val="0"/>
              <w:suppressAutoHyphens/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05EC1">
              <w:rPr>
                <w:rFonts w:ascii="Arial" w:hAnsi="Arial" w:cs="Arial"/>
                <w:bCs/>
                <w:sz w:val="18"/>
                <w:szCs w:val="18"/>
              </w:rPr>
              <w:t xml:space="preserve">Warsztat/szkolenie z zakresu zastosowania oprogramowania ANSYS. Szkoleniem zostaną objęci nauczyciele akademiccy/doktoranci z </w:t>
            </w:r>
            <w:r w:rsidRPr="00A05E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Wydziału Fizyki Technicznej i Matematyki Stosowanej Politechniki Gdańskiej </w:t>
            </w:r>
            <w:r w:rsidRPr="00A05EC1">
              <w:rPr>
                <w:rFonts w:ascii="Arial" w:hAnsi="Arial" w:cs="Arial"/>
                <w:bCs/>
                <w:sz w:val="18"/>
                <w:szCs w:val="18"/>
              </w:rPr>
              <w:t xml:space="preserve">– 10 osób zgodnie z opisem zamawiającego </w:t>
            </w:r>
          </w:p>
          <w:p w14:paraId="702C3171" w14:textId="3C2EB9F3" w:rsidR="007A2DB0" w:rsidRPr="00A05EC1" w:rsidRDefault="007A2DB0" w:rsidP="007726B6">
            <w:pPr>
              <w:widowControl w:val="0"/>
              <w:suppressAutoHyphens/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05EC1">
              <w:rPr>
                <w:rFonts w:ascii="Arial" w:hAnsi="Arial" w:cs="Arial"/>
                <w:bCs/>
                <w:sz w:val="18"/>
                <w:szCs w:val="18"/>
              </w:rPr>
              <w:t>Forma szkolenia: stacjonarna 8h i 4h zdalne</w:t>
            </w:r>
          </w:p>
          <w:p w14:paraId="313F527E" w14:textId="77777777" w:rsidR="007A2DB0" w:rsidRPr="00A05EC1" w:rsidRDefault="007A2DB0" w:rsidP="007726B6">
            <w:pPr>
              <w:pStyle w:val="Stopka"/>
              <w:tabs>
                <w:tab w:val="clear" w:pos="9072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654C7713" w14:textId="77777777" w:rsidR="007A2DB0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F9C7982" w14:textId="77777777" w:rsidR="007A2DB0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14:paraId="4F4043FA" w14:textId="07003FCE" w:rsidR="007A2DB0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DB0" w14:paraId="34161F89" w14:textId="6F7CB029" w:rsidTr="00A05EC1">
        <w:trPr>
          <w:trHeight w:val="839"/>
        </w:trPr>
        <w:tc>
          <w:tcPr>
            <w:tcW w:w="563" w:type="dxa"/>
          </w:tcPr>
          <w:p w14:paraId="278A3F81" w14:textId="4FC495D9" w:rsidR="007A2DB0" w:rsidRDefault="007A2DB0" w:rsidP="007726B6">
            <w:pPr>
              <w:pStyle w:val="Stopka"/>
              <w:tabs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02" w:type="dxa"/>
            <w:vAlign w:val="center"/>
          </w:tcPr>
          <w:p w14:paraId="7DB3069C" w14:textId="43B57FD2" w:rsidR="007A2DB0" w:rsidRPr="007C1391" w:rsidRDefault="007A2DB0" w:rsidP="003170F7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RAZEM</w:t>
            </w:r>
          </w:p>
        </w:tc>
        <w:tc>
          <w:tcPr>
            <w:tcW w:w="1269" w:type="dxa"/>
            <w:vAlign w:val="center"/>
          </w:tcPr>
          <w:p w14:paraId="58118B34" w14:textId="77777777" w:rsidR="007A2DB0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5FE290" w14:textId="77777777" w:rsidR="007A2DB0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2" w:type="dxa"/>
          </w:tcPr>
          <w:p w14:paraId="1D7F116E" w14:textId="20EE487F" w:rsidR="007A2DB0" w:rsidRDefault="007A2DB0" w:rsidP="003170F7">
            <w:pPr>
              <w:pStyle w:val="Stopka"/>
              <w:tabs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BD811F" w14:textId="77777777" w:rsidR="003170F7" w:rsidRDefault="003170F7" w:rsidP="003170F7">
      <w:pPr>
        <w:pStyle w:val="Tekstpodstawowy"/>
        <w:suppressAutoHyphens/>
        <w:spacing w:after="0" w:line="276" w:lineRule="auto"/>
        <w:ind w:left="284"/>
        <w:rPr>
          <w:rFonts w:ascii="Arial" w:hAnsi="Arial" w:cs="Arial"/>
          <w:sz w:val="20"/>
          <w:szCs w:val="20"/>
        </w:rPr>
      </w:pPr>
    </w:p>
    <w:p w14:paraId="66730004" w14:textId="49D2C251" w:rsidR="003170F7" w:rsidRPr="003170F7" w:rsidRDefault="003170F7" w:rsidP="003170F7">
      <w:pPr>
        <w:pStyle w:val="Tekstpodstawowy"/>
        <w:suppressAutoHyphens/>
        <w:spacing w:after="0" w:line="276" w:lineRule="auto"/>
        <w:ind w:left="284"/>
        <w:rPr>
          <w:rFonts w:ascii="Arial" w:hAnsi="Arial" w:cs="Arial"/>
          <w:sz w:val="20"/>
          <w:szCs w:val="20"/>
        </w:rPr>
      </w:pPr>
      <w:r w:rsidRPr="003170F7">
        <w:rPr>
          <w:rFonts w:ascii="Arial" w:hAnsi="Arial" w:cs="Arial"/>
          <w:sz w:val="20"/>
          <w:szCs w:val="20"/>
        </w:rPr>
        <w:t xml:space="preserve">*W związku z art. 43 ust. 1 pkt. 29 lit. c) </w:t>
      </w:r>
      <w:r w:rsidRPr="003170F7">
        <w:rPr>
          <w:rFonts w:ascii="Arial" w:hAnsi="Arial" w:cs="Arial"/>
          <w:bCs/>
          <w:sz w:val="20"/>
          <w:szCs w:val="20"/>
        </w:rPr>
        <w:t xml:space="preserve">ustawy z dnia 11 marca 2004 r. o podatku od towarów i usług (Dz. U. z 2004 r. Nr 54, poz. 535 z późn. zm.), Zamawiający informuje, że szkolenia mają charakter kształcenia zawodowego i są w całości finansowane ze środków publicznych. </w:t>
      </w:r>
    </w:p>
    <w:p w14:paraId="65B9BA05" w14:textId="77777777" w:rsidR="003D7A7E" w:rsidRPr="00072517" w:rsidRDefault="003D7A7E" w:rsidP="003D7A7E">
      <w:pPr>
        <w:pStyle w:val="Akapitzlist"/>
        <w:widowControl w:val="0"/>
        <w:spacing w:before="120" w:after="120" w:line="360" w:lineRule="auto"/>
        <w:ind w:left="851" w:right="100"/>
        <w:contextualSpacing w:val="0"/>
        <w:rPr>
          <w:rFonts w:ascii="Arial" w:eastAsia="Arial" w:hAnsi="Arial" w:cs="Arial"/>
          <w:i/>
          <w:sz w:val="20"/>
          <w:szCs w:val="20"/>
        </w:rPr>
      </w:pPr>
    </w:p>
    <w:p w14:paraId="14DD375B" w14:textId="5600FA3D" w:rsidR="002A43B7" w:rsidRDefault="002A43B7" w:rsidP="000B7E11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zamówienie zrealizujemy w terminie</w:t>
      </w:r>
      <w:r w:rsidR="003D7A7E">
        <w:rPr>
          <w:rFonts w:ascii="Arial" w:hAnsi="Arial" w:cs="Arial"/>
          <w:sz w:val="20"/>
          <w:szCs w:val="20"/>
        </w:rPr>
        <w:t xml:space="preserve"> </w:t>
      </w:r>
      <w:r w:rsidR="003A582B">
        <w:rPr>
          <w:rFonts w:ascii="Arial" w:hAnsi="Arial" w:cs="Arial"/>
          <w:sz w:val="20"/>
          <w:szCs w:val="20"/>
        </w:rPr>
        <w:t xml:space="preserve">do </w:t>
      </w:r>
      <w:r w:rsidR="003A582B" w:rsidRPr="003A582B">
        <w:rPr>
          <w:rFonts w:ascii="Arial" w:hAnsi="Arial" w:cs="Arial"/>
          <w:b/>
          <w:sz w:val="20"/>
          <w:szCs w:val="20"/>
        </w:rPr>
        <w:t>……..</w:t>
      </w:r>
      <w:r w:rsidR="0010431A">
        <w:rPr>
          <w:rFonts w:ascii="Arial" w:hAnsi="Arial" w:cs="Arial"/>
          <w:b/>
          <w:sz w:val="20"/>
          <w:szCs w:val="20"/>
        </w:rPr>
        <w:t xml:space="preserve"> </w:t>
      </w:r>
      <w:r w:rsidR="003A582B" w:rsidRPr="003A582B">
        <w:rPr>
          <w:rFonts w:ascii="Arial" w:hAnsi="Arial" w:cs="Arial"/>
          <w:b/>
          <w:sz w:val="20"/>
          <w:szCs w:val="20"/>
        </w:rPr>
        <w:t>tygodni</w:t>
      </w:r>
      <w:r w:rsidR="003D7A7E">
        <w:rPr>
          <w:rFonts w:ascii="Arial" w:hAnsi="Arial" w:cs="Arial"/>
          <w:sz w:val="20"/>
          <w:szCs w:val="20"/>
        </w:rPr>
        <w:t xml:space="preserve"> od dnia zawarcia umowy</w:t>
      </w:r>
      <w:r w:rsidR="004B2588">
        <w:rPr>
          <w:rFonts w:ascii="Arial" w:hAnsi="Arial" w:cs="Arial"/>
          <w:sz w:val="20"/>
          <w:szCs w:val="20"/>
        </w:rPr>
        <w:t>.</w:t>
      </w:r>
    </w:p>
    <w:p w14:paraId="3CAF4032" w14:textId="668D1C87" w:rsidR="000B7E11" w:rsidRPr="00836D3D" w:rsidRDefault="000B7E11" w:rsidP="000B7E11">
      <w:pPr>
        <w:pStyle w:val="Tekstpodstawowy"/>
        <w:numPr>
          <w:ilvl w:val="0"/>
          <w:numId w:val="8"/>
        </w:numPr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C45A2D">
        <w:rPr>
          <w:rFonts w:ascii="Arial" w:hAnsi="Arial" w:cs="Arial"/>
          <w:b/>
          <w:sz w:val="20"/>
          <w:szCs w:val="20"/>
        </w:rPr>
        <w:t>Oświadczamy</w:t>
      </w:r>
      <w:r w:rsidRPr="00C45A2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836D3D">
        <w:rPr>
          <w:rFonts w:ascii="Arial" w:hAnsi="Arial" w:cs="Arial"/>
          <w:sz w:val="20"/>
          <w:szCs w:val="20"/>
        </w:rPr>
        <w:t xml:space="preserve">że zapoznaliśmy się z postanowieniami umowy, która stanowi załącznik </w:t>
      </w:r>
      <w:r w:rsidR="00910786">
        <w:rPr>
          <w:rFonts w:ascii="Arial" w:hAnsi="Arial" w:cs="Arial"/>
          <w:sz w:val="20"/>
          <w:szCs w:val="20"/>
        </w:rPr>
        <w:t>3</w:t>
      </w:r>
      <w:r w:rsidRPr="00836D3D">
        <w:rPr>
          <w:rFonts w:ascii="Arial" w:hAnsi="Arial" w:cs="Arial"/>
          <w:b/>
          <w:i/>
          <w:sz w:val="20"/>
          <w:szCs w:val="20"/>
        </w:rPr>
        <w:t xml:space="preserve"> </w:t>
      </w:r>
      <w:r w:rsidRPr="00836D3D">
        <w:rPr>
          <w:rFonts w:ascii="Arial" w:hAnsi="Arial" w:cs="Arial"/>
          <w:sz w:val="20"/>
          <w:szCs w:val="20"/>
        </w:rPr>
        <w:t>do ogłoszenia. Nie wnosimy do jej treści zastrzeżeń. Zobowiązujemy się w przypadku wyboru naszej oferty do zawarcia umowy na określonych w niej warunkach.</w:t>
      </w:r>
    </w:p>
    <w:p w14:paraId="2A3E8892" w14:textId="79D21F88" w:rsidR="000B7E11" w:rsidRDefault="000B7E11" w:rsidP="000B7E11">
      <w:pPr>
        <w:pStyle w:val="Tekstpodstawowy"/>
        <w:numPr>
          <w:ilvl w:val="0"/>
          <w:numId w:val="8"/>
        </w:numPr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C45A2D">
        <w:rPr>
          <w:rFonts w:ascii="Arial" w:hAnsi="Arial" w:cs="Arial"/>
          <w:b/>
          <w:bCs/>
          <w:sz w:val="20"/>
          <w:szCs w:val="20"/>
        </w:rPr>
        <w:t>Akceptujemy</w:t>
      </w:r>
      <w:r w:rsidRPr="00C45A2D">
        <w:rPr>
          <w:rFonts w:ascii="Arial" w:hAnsi="Arial" w:cs="Arial"/>
          <w:sz w:val="20"/>
          <w:szCs w:val="20"/>
        </w:rPr>
        <w:t xml:space="preserve"> warunki płatności wskazane we wzorze umowy stanowiącej załącznik nr </w:t>
      </w:r>
      <w:r w:rsidR="0091078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C45A2D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ogłoszenia</w:t>
      </w:r>
      <w:r w:rsidRPr="00C45A2D">
        <w:rPr>
          <w:rFonts w:ascii="Arial" w:hAnsi="Arial" w:cs="Arial"/>
          <w:sz w:val="20"/>
          <w:szCs w:val="20"/>
        </w:rPr>
        <w:t>.</w:t>
      </w:r>
    </w:p>
    <w:p w14:paraId="3C0A0AAD" w14:textId="77777777" w:rsidR="000B7E11" w:rsidRDefault="000B7E11" w:rsidP="000B7E11">
      <w:pPr>
        <w:pStyle w:val="Tekstpodstawowy"/>
        <w:numPr>
          <w:ilvl w:val="0"/>
          <w:numId w:val="8"/>
        </w:numPr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Oświadczamy, </w:t>
      </w:r>
      <w:r w:rsidRPr="000B2410">
        <w:rPr>
          <w:rFonts w:ascii="Arial" w:hAnsi="Arial" w:cs="Arial"/>
          <w:bCs/>
          <w:sz w:val="20"/>
          <w:szCs w:val="20"/>
        </w:rPr>
        <w:t>że okres związania niniejsza ofertą wynosi 30 dni.</w:t>
      </w:r>
    </w:p>
    <w:p w14:paraId="68486D2E" w14:textId="77777777" w:rsidR="000B7E11" w:rsidRPr="00CC67CA" w:rsidRDefault="000B7E11" w:rsidP="000B7E11">
      <w:pPr>
        <w:pStyle w:val="Tekstpodstawowy"/>
        <w:numPr>
          <w:ilvl w:val="0"/>
          <w:numId w:val="8"/>
        </w:numPr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CC67CA">
        <w:rPr>
          <w:rFonts w:ascii="Arial" w:hAnsi="Arial" w:cs="Arial"/>
          <w:b/>
          <w:sz w:val="20"/>
          <w:szCs w:val="20"/>
        </w:rPr>
        <w:t>Oświadczam/y</w:t>
      </w:r>
      <w:r w:rsidRPr="00CC67CA">
        <w:rPr>
          <w:rFonts w:ascii="Arial" w:hAnsi="Arial" w:cs="Arial"/>
          <w:sz w:val="20"/>
          <w:szCs w:val="20"/>
        </w:rPr>
        <w:t>, że osobą</w:t>
      </w:r>
      <w:r w:rsidRPr="00CC67CA">
        <w:rPr>
          <w:rFonts w:ascii="Arial" w:hAnsi="Arial" w:cs="Arial"/>
          <w:b/>
          <w:sz w:val="20"/>
          <w:szCs w:val="20"/>
        </w:rPr>
        <w:t xml:space="preserve"> </w:t>
      </w:r>
      <w:r w:rsidRPr="00CC67CA">
        <w:rPr>
          <w:rFonts w:ascii="Arial" w:hAnsi="Arial" w:cs="Arial"/>
          <w:sz w:val="20"/>
          <w:szCs w:val="20"/>
        </w:rPr>
        <w:t>odpowiedzialną za realizację umowy po stronie Wykonawcy będzie</w:t>
      </w:r>
      <w:r w:rsidRPr="00CC67CA">
        <w:rPr>
          <w:rFonts w:ascii="Arial" w:hAnsi="Arial" w:cs="Arial"/>
          <w:b/>
          <w:sz w:val="20"/>
          <w:szCs w:val="20"/>
        </w:rPr>
        <w:t>: Pan/Pani: __________________________________________________,</w:t>
      </w:r>
    </w:p>
    <w:p w14:paraId="3D9171DA" w14:textId="77777777" w:rsidR="000B7E11" w:rsidRPr="000736E5" w:rsidRDefault="000B7E11" w:rsidP="000B7E11">
      <w:pPr>
        <w:pStyle w:val="Akapitzlist"/>
        <w:ind w:left="851"/>
        <w:rPr>
          <w:rFonts w:ascii="Arial" w:hAnsi="Arial" w:cs="Arial"/>
        </w:rPr>
      </w:pPr>
    </w:p>
    <w:p w14:paraId="0FC98081" w14:textId="77777777" w:rsidR="000B7E11" w:rsidRPr="000C0673" w:rsidRDefault="000B7E11" w:rsidP="000B7E11">
      <w:pPr>
        <w:pStyle w:val="Akapitzlist"/>
        <w:ind w:left="851"/>
        <w:rPr>
          <w:rFonts w:ascii="Arial" w:hAnsi="Arial" w:cs="Arial"/>
          <w:sz w:val="20"/>
          <w:szCs w:val="20"/>
        </w:rPr>
      </w:pPr>
      <w:r w:rsidRPr="000C0673">
        <w:rPr>
          <w:rFonts w:ascii="Arial" w:hAnsi="Arial" w:cs="Arial"/>
          <w:sz w:val="20"/>
          <w:szCs w:val="20"/>
        </w:rPr>
        <w:t>tel: _________________, e-mail________________.</w:t>
      </w:r>
    </w:p>
    <w:p w14:paraId="40539334" w14:textId="77777777" w:rsidR="000B7E11" w:rsidRPr="000736E5" w:rsidRDefault="000B7E11" w:rsidP="000B7E11">
      <w:pPr>
        <w:pStyle w:val="Akapitzlist"/>
        <w:spacing w:line="360" w:lineRule="auto"/>
        <w:ind w:left="357"/>
        <w:rPr>
          <w:rFonts w:ascii="Arial" w:hAnsi="Arial" w:cs="Arial"/>
        </w:rPr>
      </w:pPr>
    </w:p>
    <w:p w14:paraId="61431086" w14:textId="77777777" w:rsidR="000B7E11" w:rsidRPr="00836D3D" w:rsidRDefault="000B7E11" w:rsidP="000B7E11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  <w:sz w:val="20"/>
          <w:szCs w:val="20"/>
        </w:rPr>
      </w:pPr>
      <w:r w:rsidRPr="00836D3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36D3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4DDCE54" w14:textId="77777777" w:rsidR="000B7E11" w:rsidRPr="00BE447A" w:rsidRDefault="000B7E11" w:rsidP="000B7E11">
      <w:pPr>
        <w:pStyle w:val="Akapitzlist"/>
        <w:numPr>
          <w:ilvl w:val="0"/>
          <w:numId w:val="8"/>
        </w:numPr>
        <w:spacing w:after="0" w:line="360" w:lineRule="auto"/>
        <w:ind w:left="709"/>
        <w:rPr>
          <w:rFonts w:ascii="Arial" w:hAnsi="Arial" w:cs="Arial"/>
          <w:sz w:val="20"/>
          <w:szCs w:val="20"/>
        </w:rPr>
      </w:pPr>
      <w:r w:rsidRPr="00BE447A">
        <w:rPr>
          <w:rFonts w:ascii="Arial" w:hAnsi="Arial" w:cs="Arial"/>
          <w:b/>
          <w:sz w:val="20"/>
          <w:szCs w:val="20"/>
        </w:rPr>
        <w:lastRenderedPageBreak/>
        <w:t xml:space="preserve">Załącznikami </w:t>
      </w:r>
      <w:r w:rsidRPr="00BE447A">
        <w:rPr>
          <w:rFonts w:ascii="Arial" w:hAnsi="Arial" w:cs="Arial"/>
          <w:sz w:val="20"/>
          <w:szCs w:val="20"/>
        </w:rPr>
        <w:t>do niniejszej Oferty, stanowiącymi jej integralną część są:</w:t>
      </w:r>
    </w:p>
    <w:p w14:paraId="2C414AB4" w14:textId="77777777" w:rsidR="000B7E11" w:rsidRPr="00BE447A" w:rsidRDefault="000B7E11" w:rsidP="000B7E11">
      <w:pPr>
        <w:pStyle w:val="Akapitzlist"/>
        <w:ind w:left="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0B7E11" w:rsidRPr="00BE447A" w14:paraId="06DEF6FC" w14:textId="77777777" w:rsidTr="003A582B">
        <w:tc>
          <w:tcPr>
            <w:tcW w:w="8505" w:type="dxa"/>
          </w:tcPr>
          <w:p w14:paraId="5FDB9B3A" w14:textId="77777777" w:rsidR="000B7E11" w:rsidRPr="00BE447A" w:rsidRDefault="000B7E11" w:rsidP="000B7E11">
            <w:pPr>
              <w:pStyle w:val="Akapitzlist"/>
              <w:numPr>
                <w:ilvl w:val="0"/>
                <w:numId w:val="9"/>
              </w:numPr>
              <w:spacing w:after="0"/>
              <w:ind w:left="-70" w:firstLine="6"/>
              <w:rPr>
                <w:rFonts w:ascii="Arial" w:hAnsi="Arial" w:cs="Arial"/>
                <w:sz w:val="20"/>
                <w:szCs w:val="20"/>
              </w:rPr>
            </w:pPr>
            <w:r w:rsidRPr="00BE447A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0B7E11" w:rsidRPr="00BE447A" w14:paraId="063E2765" w14:textId="77777777" w:rsidTr="003A582B">
        <w:trPr>
          <w:cantSplit/>
        </w:trPr>
        <w:tc>
          <w:tcPr>
            <w:tcW w:w="8505" w:type="dxa"/>
          </w:tcPr>
          <w:p w14:paraId="32B5DF24" w14:textId="77777777" w:rsidR="000B7E11" w:rsidRPr="00BE447A" w:rsidRDefault="000B7E11" w:rsidP="000B7E11">
            <w:pPr>
              <w:pStyle w:val="Akapitzlist"/>
              <w:numPr>
                <w:ilvl w:val="0"/>
                <w:numId w:val="9"/>
              </w:numPr>
              <w:spacing w:after="0"/>
              <w:ind w:left="-70" w:firstLine="6"/>
              <w:rPr>
                <w:rFonts w:ascii="Arial" w:hAnsi="Arial" w:cs="Arial"/>
                <w:sz w:val="20"/>
                <w:szCs w:val="20"/>
              </w:rPr>
            </w:pPr>
            <w:r w:rsidRPr="00BE447A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0B7E11" w:rsidRPr="00BE447A" w14:paraId="7B576016" w14:textId="77777777" w:rsidTr="003A582B">
        <w:trPr>
          <w:cantSplit/>
        </w:trPr>
        <w:tc>
          <w:tcPr>
            <w:tcW w:w="8505" w:type="dxa"/>
          </w:tcPr>
          <w:p w14:paraId="197A13D4" w14:textId="77777777" w:rsidR="000B7E11" w:rsidRPr="00BE447A" w:rsidRDefault="000B7E11" w:rsidP="000B7E11">
            <w:pPr>
              <w:pStyle w:val="Akapitzlist"/>
              <w:numPr>
                <w:ilvl w:val="0"/>
                <w:numId w:val="9"/>
              </w:numPr>
              <w:spacing w:after="0"/>
              <w:ind w:left="-70" w:firstLine="6"/>
              <w:rPr>
                <w:rFonts w:ascii="Arial" w:hAnsi="Arial" w:cs="Arial"/>
                <w:sz w:val="20"/>
                <w:szCs w:val="20"/>
              </w:rPr>
            </w:pPr>
            <w:r w:rsidRPr="00BE447A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0B7E11" w:rsidRPr="00BE447A" w14:paraId="5623DC14" w14:textId="77777777" w:rsidTr="003A582B">
        <w:trPr>
          <w:cantSplit/>
          <w:trHeight w:val="318"/>
        </w:trPr>
        <w:tc>
          <w:tcPr>
            <w:tcW w:w="8505" w:type="dxa"/>
          </w:tcPr>
          <w:p w14:paraId="620E3569" w14:textId="77777777" w:rsidR="000B7E11" w:rsidRPr="00BE447A" w:rsidRDefault="000B7E11" w:rsidP="000B7E11">
            <w:pPr>
              <w:pStyle w:val="Akapitzlist"/>
              <w:numPr>
                <w:ilvl w:val="0"/>
                <w:numId w:val="9"/>
              </w:numPr>
              <w:spacing w:after="0"/>
              <w:ind w:left="-70" w:firstLine="6"/>
              <w:rPr>
                <w:rFonts w:ascii="Arial" w:hAnsi="Arial" w:cs="Arial"/>
                <w:sz w:val="20"/>
                <w:szCs w:val="20"/>
              </w:rPr>
            </w:pPr>
            <w:r w:rsidRPr="00BE447A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</w:tbl>
    <w:p w14:paraId="38BECA6D" w14:textId="77777777" w:rsidR="000B7E11" w:rsidRPr="00BE447A" w:rsidRDefault="000B7E11" w:rsidP="000B7E11">
      <w:pPr>
        <w:pStyle w:val="Zwykytekst"/>
        <w:rPr>
          <w:rFonts w:ascii="Arial" w:hAnsi="Arial" w:cs="Arial"/>
          <w:lang w:val="pl-PL"/>
        </w:rPr>
      </w:pPr>
    </w:p>
    <w:p w14:paraId="757B9855" w14:textId="77777777" w:rsidR="00910786" w:rsidRDefault="00910786" w:rsidP="000B7E11">
      <w:pPr>
        <w:pStyle w:val="Zwykytekst"/>
        <w:tabs>
          <w:tab w:val="left" w:pos="6521"/>
        </w:tabs>
        <w:rPr>
          <w:rFonts w:ascii="Arial" w:hAnsi="Arial" w:cs="Arial"/>
        </w:rPr>
      </w:pPr>
    </w:p>
    <w:p w14:paraId="218FE101" w14:textId="77777777" w:rsidR="00910786" w:rsidRDefault="00910786" w:rsidP="000B7E11">
      <w:pPr>
        <w:pStyle w:val="Zwykytekst"/>
        <w:tabs>
          <w:tab w:val="left" w:pos="6521"/>
        </w:tabs>
        <w:rPr>
          <w:rFonts w:ascii="Arial" w:hAnsi="Arial" w:cs="Arial"/>
        </w:rPr>
      </w:pPr>
    </w:p>
    <w:p w14:paraId="0A68854D" w14:textId="77777777" w:rsidR="000B7E11" w:rsidRPr="00BE447A" w:rsidRDefault="000B7E11" w:rsidP="000B7E11">
      <w:pPr>
        <w:pStyle w:val="Zwykytekst"/>
        <w:tabs>
          <w:tab w:val="left" w:pos="6521"/>
        </w:tabs>
        <w:rPr>
          <w:rFonts w:ascii="Arial" w:hAnsi="Arial" w:cs="Arial"/>
        </w:rPr>
      </w:pPr>
      <w:r w:rsidRPr="00BE447A">
        <w:rPr>
          <w:rFonts w:ascii="Arial" w:hAnsi="Arial" w:cs="Arial"/>
        </w:rPr>
        <w:t xml:space="preserve">.................., dn. ...................................... </w:t>
      </w:r>
    </w:p>
    <w:p w14:paraId="66CE9C4F" w14:textId="77777777" w:rsidR="000B7E11" w:rsidRDefault="000B7E11" w:rsidP="000B7E11">
      <w:pPr>
        <w:pStyle w:val="Zwykytekst"/>
        <w:tabs>
          <w:tab w:val="left" w:pos="6521"/>
        </w:tabs>
        <w:rPr>
          <w:rFonts w:ascii="Arial" w:hAnsi="Arial" w:cs="Arial"/>
        </w:rPr>
      </w:pPr>
    </w:p>
    <w:p w14:paraId="6A024E1D" w14:textId="77777777" w:rsidR="00910786" w:rsidRDefault="00910786" w:rsidP="000B7E11">
      <w:pPr>
        <w:pStyle w:val="Zwykytekst"/>
        <w:tabs>
          <w:tab w:val="left" w:pos="6521"/>
        </w:tabs>
        <w:rPr>
          <w:rFonts w:ascii="Arial" w:hAnsi="Arial" w:cs="Arial"/>
        </w:rPr>
      </w:pPr>
    </w:p>
    <w:p w14:paraId="27B79B09" w14:textId="77777777" w:rsidR="00910786" w:rsidRDefault="00910786" w:rsidP="000B7E11">
      <w:pPr>
        <w:pStyle w:val="Zwykytekst"/>
        <w:tabs>
          <w:tab w:val="left" w:pos="6521"/>
        </w:tabs>
        <w:rPr>
          <w:rFonts w:ascii="Arial" w:hAnsi="Arial" w:cs="Arial"/>
        </w:rPr>
      </w:pPr>
    </w:p>
    <w:p w14:paraId="49C38089" w14:textId="77777777" w:rsidR="00910786" w:rsidRPr="00BE447A" w:rsidRDefault="00910786" w:rsidP="000B7E11">
      <w:pPr>
        <w:pStyle w:val="Zwykytekst"/>
        <w:tabs>
          <w:tab w:val="left" w:pos="6521"/>
        </w:tabs>
        <w:rPr>
          <w:rFonts w:ascii="Arial" w:hAnsi="Arial" w:cs="Arial"/>
        </w:rPr>
      </w:pPr>
    </w:p>
    <w:p w14:paraId="2EB24CAE" w14:textId="2AB8A981" w:rsidR="002A43B7" w:rsidRDefault="00F10007" w:rsidP="000B7E11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Cs/>
          <w:i/>
          <w:iCs/>
          <w:sz w:val="18"/>
          <w:szCs w:val="18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09347233" w14:textId="77777777" w:rsidR="002A43B7" w:rsidRDefault="002A43B7" w:rsidP="000B7E11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Cs/>
          <w:i/>
          <w:iCs/>
          <w:sz w:val="18"/>
          <w:szCs w:val="18"/>
        </w:rPr>
      </w:pPr>
    </w:p>
    <w:p w14:paraId="0BC3151D" w14:textId="77777777" w:rsidR="00910786" w:rsidRDefault="00910786" w:rsidP="000B7E11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Cs/>
          <w:i/>
          <w:iCs/>
          <w:sz w:val="18"/>
          <w:szCs w:val="18"/>
        </w:rPr>
      </w:pPr>
    </w:p>
    <w:p w14:paraId="560DAF55" w14:textId="77777777" w:rsidR="00910786" w:rsidRDefault="00910786" w:rsidP="000B7E11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Cs/>
          <w:i/>
          <w:iCs/>
          <w:sz w:val="18"/>
          <w:szCs w:val="18"/>
        </w:rPr>
      </w:pPr>
    </w:p>
    <w:p w14:paraId="660C39C0" w14:textId="7A4707E8" w:rsidR="00C27336" w:rsidRDefault="00C27336">
      <w:pPr>
        <w:rPr>
          <w:rFonts w:ascii="Arial Narrow" w:hAnsi="Arial Narrow"/>
          <w:bCs/>
          <w:i/>
          <w:iCs/>
          <w:sz w:val="18"/>
          <w:szCs w:val="18"/>
        </w:rPr>
      </w:pPr>
      <w:r>
        <w:rPr>
          <w:rFonts w:ascii="Arial Narrow" w:hAnsi="Arial Narrow"/>
          <w:bCs/>
          <w:i/>
          <w:iCs/>
          <w:sz w:val="18"/>
          <w:szCs w:val="18"/>
        </w:rPr>
        <w:br w:type="page"/>
      </w:r>
    </w:p>
    <w:p w14:paraId="120743DF" w14:textId="77777777" w:rsidR="00910786" w:rsidRDefault="00910786" w:rsidP="000B7E11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Cs/>
          <w:i/>
          <w:iCs/>
          <w:sz w:val="18"/>
          <w:szCs w:val="18"/>
        </w:rPr>
      </w:pPr>
    </w:p>
    <w:p w14:paraId="446282D9" w14:textId="77777777" w:rsidR="000B7E11" w:rsidRPr="00353CE8" w:rsidRDefault="000B7E11" w:rsidP="000B7E11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Cs/>
          <w:i/>
          <w:iCs/>
          <w:sz w:val="18"/>
          <w:szCs w:val="18"/>
        </w:rPr>
      </w:pPr>
      <w:r>
        <w:rPr>
          <w:rFonts w:ascii="Arial Narrow" w:hAnsi="Arial Narrow"/>
          <w:bCs/>
          <w:i/>
          <w:iCs/>
          <w:sz w:val="18"/>
          <w:szCs w:val="18"/>
        </w:rPr>
        <w:t>Z</w:t>
      </w:r>
      <w:r w:rsidRPr="00353CE8">
        <w:rPr>
          <w:rFonts w:ascii="Arial Narrow" w:hAnsi="Arial Narrow"/>
          <w:bCs/>
          <w:i/>
          <w:iCs/>
          <w:sz w:val="18"/>
          <w:szCs w:val="18"/>
        </w:rPr>
        <w:t xml:space="preserve">ałącznik nr </w:t>
      </w:r>
      <w:r>
        <w:rPr>
          <w:rFonts w:ascii="Arial Narrow" w:hAnsi="Arial Narrow"/>
          <w:bCs/>
          <w:i/>
          <w:iCs/>
          <w:sz w:val="18"/>
          <w:szCs w:val="18"/>
        </w:rPr>
        <w:t>2</w:t>
      </w:r>
    </w:p>
    <w:p w14:paraId="7F95EEC7" w14:textId="77777777" w:rsidR="000B7E11" w:rsidRDefault="000B7E11" w:rsidP="000B7E11">
      <w:pPr>
        <w:keepNext/>
        <w:keepLines/>
        <w:spacing w:after="0" w:line="360" w:lineRule="auto"/>
        <w:outlineLvl w:val="8"/>
        <w:rPr>
          <w:rFonts w:ascii="Arial" w:hAnsi="Arial" w:cs="Arial"/>
          <w:iCs/>
          <w:sz w:val="16"/>
          <w:szCs w:val="16"/>
        </w:rPr>
      </w:pPr>
    </w:p>
    <w:p w14:paraId="210A219F" w14:textId="422E2761" w:rsidR="006B10D7" w:rsidRDefault="000B7E11" w:rsidP="00D060F9">
      <w:pPr>
        <w:keepNext/>
        <w:keepLines/>
        <w:spacing w:after="0" w:line="360" w:lineRule="auto"/>
        <w:outlineLvl w:val="8"/>
        <w:rPr>
          <w:rFonts w:ascii="Arial" w:hAnsi="Arial" w:cs="Arial"/>
          <w:bCs/>
          <w:i/>
          <w:iCs/>
          <w:color w:val="404040"/>
          <w:sz w:val="16"/>
          <w:szCs w:val="16"/>
        </w:rPr>
      </w:pPr>
      <w:r w:rsidRPr="00A612F5">
        <w:rPr>
          <w:rFonts w:ascii="Arial" w:hAnsi="Arial" w:cs="Arial"/>
          <w:i/>
          <w:iCs/>
          <w:color w:val="404040"/>
          <w:sz w:val="16"/>
          <w:szCs w:val="16"/>
        </w:rPr>
        <w:t xml:space="preserve">Nr postępowania: </w:t>
      </w:r>
      <w:r w:rsidR="00D060F9">
        <w:rPr>
          <w:rFonts w:ascii="Arial" w:hAnsi="Arial" w:cs="Arial"/>
          <w:bCs/>
          <w:i/>
          <w:iCs/>
          <w:color w:val="404040"/>
          <w:sz w:val="16"/>
          <w:szCs w:val="16"/>
        </w:rPr>
        <w:t>ZZ</w:t>
      </w:r>
      <w:r w:rsidR="00507C87">
        <w:rPr>
          <w:rFonts w:ascii="Arial" w:hAnsi="Arial" w:cs="Arial"/>
          <w:bCs/>
          <w:i/>
          <w:iCs/>
          <w:color w:val="404040"/>
          <w:sz w:val="16"/>
          <w:szCs w:val="16"/>
        </w:rPr>
        <w:t>/21/</w:t>
      </w:r>
      <w:r w:rsidR="00D060F9">
        <w:rPr>
          <w:rFonts w:ascii="Arial" w:hAnsi="Arial" w:cs="Arial"/>
          <w:bCs/>
          <w:i/>
          <w:iCs/>
          <w:color w:val="404040"/>
          <w:sz w:val="16"/>
          <w:szCs w:val="16"/>
        </w:rPr>
        <w:t>055/U/24</w:t>
      </w:r>
    </w:p>
    <w:p w14:paraId="371EF478" w14:textId="77777777" w:rsidR="00D060F9" w:rsidRPr="006B48AF" w:rsidRDefault="00D060F9" w:rsidP="00D060F9">
      <w:pPr>
        <w:keepNext/>
        <w:keepLines/>
        <w:spacing w:after="0" w:line="360" w:lineRule="auto"/>
        <w:outlineLvl w:val="8"/>
        <w:rPr>
          <w:rFonts w:ascii="Arial" w:eastAsia="Calibri" w:hAnsi="Arial" w:cs="Arial"/>
          <w:b/>
          <w:sz w:val="20"/>
          <w:szCs w:val="20"/>
        </w:rPr>
      </w:pPr>
    </w:p>
    <w:p w14:paraId="1CB8903A" w14:textId="77777777" w:rsidR="006B10D7" w:rsidRPr="006B48AF" w:rsidRDefault="006B10D7" w:rsidP="006B10D7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6F81D523" w14:textId="77777777" w:rsidR="006B10D7" w:rsidRPr="006B48AF" w:rsidRDefault="006B10D7" w:rsidP="006B10D7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6B48AF">
        <w:rPr>
          <w:rFonts w:ascii="Arial" w:eastAsia="Calibri" w:hAnsi="Arial" w:cs="Arial"/>
          <w:b/>
          <w:sz w:val="20"/>
          <w:szCs w:val="20"/>
        </w:rPr>
        <w:t>Wykonawca:</w:t>
      </w:r>
    </w:p>
    <w:p w14:paraId="62DA9846" w14:textId="77777777" w:rsidR="006B10D7" w:rsidRPr="006B48AF" w:rsidRDefault="006B10D7" w:rsidP="006B10D7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7710994E" w14:textId="77777777" w:rsidR="006B10D7" w:rsidRPr="006B48AF" w:rsidRDefault="006B10D7" w:rsidP="006B10D7">
      <w:pPr>
        <w:spacing w:after="0" w:line="480" w:lineRule="auto"/>
        <w:rPr>
          <w:rFonts w:ascii="Arial" w:eastAsia="Calibri" w:hAnsi="Arial" w:cs="Arial"/>
          <w:sz w:val="20"/>
          <w:szCs w:val="20"/>
        </w:rPr>
      </w:pPr>
      <w:r w:rsidRPr="006B48AF">
        <w:rPr>
          <w:rFonts w:ascii="Arial" w:eastAsia="Calibri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</w:t>
      </w:r>
      <w:r w:rsidRPr="006B48AF">
        <w:rPr>
          <w:rFonts w:ascii="Arial" w:eastAsia="Calibri" w:hAnsi="Arial" w:cs="Arial"/>
          <w:sz w:val="20"/>
          <w:szCs w:val="20"/>
        </w:rPr>
        <w:t>............………</w:t>
      </w:r>
    </w:p>
    <w:p w14:paraId="52D64A68" w14:textId="77777777" w:rsidR="006B10D7" w:rsidRPr="006B48AF" w:rsidRDefault="006B10D7" w:rsidP="006B10D7">
      <w:pPr>
        <w:rPr>
          <w:rFonts w:ascii="Arial" w:eastAsia="Calibri" w:hAnsi="Arial" w:cs="Arial"/>
          <w:i/>
          <w:sz w:val="16"/>
          <w:szCs w:val="16"/>
        </w:rPr>
      </w:pPr>
      <w:r w:rsidRPr="006B48A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01F16867" w14:textId="77777777" w:rsidR="006B10D7" w:rsidRPr="006B48AF" w:rsidRDefault="006B10D7" w:rsidP="006B10D7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6B48AF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253EEB1F" w14:textId="77777777" w:rsidR="006B10D7" w:rsidRPr="006B48AF" w:rsidRDefault="006B10D7" w:rsidP="006B10D7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</w:p>
    <w:p w14:paraId="79CEC479" w14:textId="77777777" w:rsidR="006B10D7" w:rsidRPr="006B48AF" w:rsidRDefault="006B10D7" w:rsidP="006B10D7">
      <w:pPr>
        <w:spacing w:after="0" w:line="480" w:lineRule="auto"/>
        <w:rPr>
          <w:rFonts w:ascii="Arial" w:eastAsia="Calibri" w:hAnsi="Arial" w:cs="Arial"/>
          <w:sz w:val="20"/>
          <w:szCs w:val="20"/>
        </w:rPr>
      </w:pPr>
      <w:r w:rsidRPr="006B48AF">
        <w:rPr>
          <w:rFonts w:ascii="Arial" w:eastAsia="Calibri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</w:t>
      </w:r>
      <w:r w:rsidRPr="006B48AF">
        <w:rPr>
          <w:rFonts w:ascii="Arial" w:eastAsia="Calibri" w:hAnsi="Arial" w:cs="Arial"/>
          <w:sz w:val="20"/>
          <w:szCs w:val="20"/>
        </w:rPr>
        <w:t>............………</w:t>
      </w:r>
    </w:p>
    <w:p w14:paraId="0C54605A" w14:textId="77777777" w:rsidR="006B10D7" w:rsidRPr="006B48AF" w:rsidRDefault="006B10D7" w:rsidP="006B10D7">
      <w:pPr>
        <w:spacing w:after="0"/>
        <w:rPr>
          <w:rFonts w:ascii="Arial" w:eastAsia="Calibri" w:hAnsi="Arial" w:cs="Arial"/>
          <w:i/>
          <w:sz w:val="16"/>
          <w:szCs w:val="16"/>
        </w:rPr>
      </w:pPr>
      <w:r w:rsidRPr="006B48AF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C01230E" w14:textId="77777777" w:rsidR="006B10D7" w:rsidRPr="006B48AF" w:rsidRDefault="006B10D7" w:rsidP="006B10D7">
      <w:pPr>
        <w:widowControl w:val="0"/>
        <w:spacing w:after="120"/>
        <w:ind w:right="120"/>
        <w:rPr>
          <w:rFonts w:ascii="Arial" w:eastAsia="Arial" w:hAnsi="Arial" w:cs="Arial"/>
          <w:b/>
          <w:sz w:val="24"/>
          <w:szCs w:val="24"/>
        </w:rPr>
      </w:pPr>
    </w:p>
    <w:p w14:paraId="72AA9910" w14:textId="77777777" w:rsidR="006B10D7" w:rsidRPr="006B48AF" w:rsidRDefault="006B10D7" w:rsidP="006B10D7">
      <w:pPr>
        <w:widowControl w:val="0"/>
        <w:spacing w:after="120"/>
        <w:ind w:right="120"/>
        <w:rPr>
          <w:rFonts w:ascii="Arial" w:eastAsia="Arial" w:hAnsi="Arial" w:cs="Arial"/>
          <w:b/>
          <w:sz w:val="24"/>
          <w:szCs w:val="24"/>
        </w:rPr>
      </w:pPr>
    </w:p>
    <w:p w14:paraId="15BEF7DF" w14:textId="77777777" w:rsidR="006B10D7" w:rsidRPr="006B48AF" w:rsidRDefault="006B10D7" w:rsidP="006B10D7">
      <w:pPr>
        <w:widowControl w:val="0"/>
        <w:spacing w:after="120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 w:rsidRPr="006B48AF">
        <w:rPr>
          <w:rFonts w:ascii="Arial" w:eastAsia="Arial" w:hAnsi="Arial" w:cs="Arial"/>
          <w:b/>
          <w:sz w:val="36"/>
          <w:szCs w:val="24"/>
        </w:rPr>
        <w:t>Oświadczenie</w:t>
      </w:r>
    </w:p>
    <w:p w14:paraId="2C8B177B" w14:textId="0E4C63F3" w:rsidR="006B10D7" w:rsidRPr="006B48AF" w:rsidRDefault="006B10D7" w:rsidP="006B10D7">
      <w:pPr>
        <w:widowControl w:val="0"/>
        <w:spacing w:after="120"/>
        <w:ind w:right="120"/>
        <w:jc w:val="center"/>
        <w:rPr>
          <w:rFonts w:eastAsia="Calibri" w:cs="Calibri"/>
          <w:sz w:val="23"/>
          <w:szCs w:val="23"/>
        </w:rPr>
      </w:pPr>
      <w:r w:rsidRPr="006B48AF">
        <w:rPr>
          <w:rFonts w:eastAsia="Calibri" w:cs="Calibri"/>
          <w:sz w:val="23"/>
          <w:szCs w:val="23"/>
        </w:rPr>
        <w:t xml:space="preserve">dotyczące niepodlegania wykluczeniu </w:t>
      </w:r>
      <w:r>
        <w:rPr>
          <w:rFonts w:eastAsia="Calibri" w:cs="Calibri"/>
          <w:sz w:val="23"/>
          <w:szCs w:val="23"/>
        </w:rPr>
        <w:t>z postępowania</w:t>
      </w:r>
    </w:p>
    <w:p w14:paraId="6F10840D" w14:textId="77777777" w:rsidR="006B10D7" w:rsidRPr="006B48AF" w:rsidRDefault="006B10D7" w:rsidP="006B10D7">
      <w:pPr>
        <w:widowControl w:val="0"/>
        <w:spacing w:after="120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</w:p>
    <w:p w14:paraId="57F1359F" w14:textId="77777777" w:rsidR="00C27336" w:rsidRPr="00944BC8" w:rsidRDefault="006B10D7" w:rsidP="00C27336">
      <w:pPr>
        <w:pStyle w:val="Stopka"/>
        <w:tabs>
          <w:tab w:val="clear" w:pos="9072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814358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  <w:r w:rsidR="00A14E05">
        <w:rPr>
          <w:rFonts w:ascii="Arial" w:hAnsi="Arial" w:cs="Arial"/>
          <w:sz w:val="20"/>
          <w:szCs w:val="20"/>
        </w:rPr>
        <w:t>U</w:t>
      </w:r>
      <w:r w:rsidR="00A14E05" w:rsidRPr="00A14E05">
        <w:rPr>
          <w:rFonts w:ascii="Arial" w:hAnsi="Arial" w:cs="Arial"/>
          <w:sz w:val="20"/>
          <w:szCs w:val="20"/>
        </w:rPr>
        <w:t xml:space="preserve">sługa polegająca na zorganizowaniu i przeprowadzeniu szkolenia </w:t>
      </w:r>
      <w:r w:rsidR="00C27336" w:rsidRPr="00944BC8">
        <w:rPr>
          <w:rFonts w:ascii="Arial" w:hAnsi="Arial" w:cs="Arial"/>
          <w:b/>
          <w:color w:val="000000"/>
          <w:sz w:val="20"/>
          <w:szCs w:val="20"/>
        </w:rPr>
        <w:t xml:space="preserve">na usługę zorganizowania i  przeprowadzenie </w:t>
      </w:r>
      <w:r w:rsidR="00C27336" w:rsidRPr="00944BC8">
        <w:rPr>
          <w:rFonts w:ascii="Arial" w:hAnsi="Arial" w:cs="Arial"/>
          <w:b/>
          <w:bCs/>
          <w:sz w:val="20"/>
          <w:szCs w:val="20"/>
        </w:rPr>
        <w:t xml:space="preserve">warsztatów/szkolenia z zakresu zastosowania oprogramowania ANSYS. Szkoleniem zostaną objęci nauczyciele akademiccy/doktoranci z Wydziału Elektrotechniki i Automatyki Politechniki Gdańskiej – 10 osób oraz Wydziału Fizyki Technicznej i Matematyki Stosowanej – 10 </w:t>
      </w:r>
      <w:r w:rsidR="00C27336">
        <w:rPr>
          <w:rFonts w:ascii="Arial" w:hAnsi="Arial" w:cs="Arial"/>
          <w:b/>
          <w:bCs/>
          <w:sz w:val="20"/>
          <w:szCs w:val="20"/>
        </w:rPr>
        <w:t>osób w ramach projektu</w:t>
      </w:r>
      <w:r w:rsidR="00C27336" w:rsidRPr="00944BC8">
        <w:rPr>
          <w:rFonts w:ascii="Arial" w:hAnsi="Arial" w:cs="Arial"/>
          <w:b/>
          <w:bCs/>
          <w:sz w:val="20"/>
          <w:szCs w:val="20"/>
        </w:rPr>
        <w:t xml:space="preserve"> </w:t>
      </w:r>
      <w:r w:rsidR="00C27336" w:rsidRPr="00944BC8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="00C27336" w:rsidRPr="00944BC8">
        <w:rPr>
          <w:rFonts w:ascii="Arial" w:hAnsi="Arial" w:cs="Arial"/>
          <w:b/>
          <w:i/>
          <w:sz w:val="20"/>
          <w:szCs w:val="20"/>
        </w:rPr>
        <w:t>„Kadra 5.0. Rozwój kompetencji nauczycieli i doktorantów”</w:t>
      </w:r>
    </w:p>
    <w:p w14:paraId="67A6D3AB" w14:textId="58C3506C" w:rsidR="006B10D7" w:rsidRPr="00F23828" w:rsidRDefault="006B10D7" w:rsidP="00BB70B9">
      <w:pPr>
        <w:jc w:val="center"/>
        <w:rPr>
          <w:rFonts w:ascii="Arial" w:eastAsia="Arial" w:hAnsi="Arial" w:cs="Arial"/>
          <w:color w:val="000000"/>
          <w:sz w:val="20"/>
          <w:szCs w:val="20"/>
        </w:rPr>
      </w:pPr>
      <w:r w:rsidRPr="00814358">
        <w:rPr>
          <w:rFonts w:ascii="Arial" w:eastAsia="Calibri" w:hAnsi="Arial" w:cs="Arial"/>
          <w:sz w:val="20"/>
          <w:szCs w:val="20"/>
        </w:rPr>
        <w:t>oświadczam, co następuje:</w:t>
      </w:r>
    </w:p>
    <w:p w14:paraId="06132529" w14:textId="77777777" w:rsidR="006B10D7" w:rsidRPr="006B48AF" w:rsidRDefault="006B10D7" w:rsidP="006B10D7">
      <w:pPr>
        <w:spacing w:after="0" w:line="360" w:lineRule="auto"/>
        <w:rPr>
          <w:rFonts w:ascii="Arial" w:eastAsia="Calibri" w:hAnsi="Arial" w:cs="Arial"/>
        </w:rPr>
      </w:pPr>
    </w:p>
    <w:p w14:paraId="278547CC" w14:textId="77777777" w:rsidR="006B10D7" w:rsidRPr="006B48AF" w:rsidRDefault="006B10D7" w:rsidP="006B10D7">
      <w:pPr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B48AF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3F2035E6" w14:textId="77777777" w:rsidR="006B10D7" w:rsidRPr="006B48AF" w:rsidRDefault="006B10D7" w:rsidP="006B10D7">
      <w:pPr>
        <w:spacing w:after="0" w:line="360" w:lineRule="auto"/>
        <w:rPr>
          <w:rFonts w:eastAsia="Calibri" w:cs="Arial"/>
        </w:rPr>
      </w:pPr>
    </w:p>
    <w:p w14:paraId="274DB762" w14:textId="3CEB0650" w:rsidR="00082701" w:rsidRPr="00082701" w:rsidRDefault="006B10D7" w:rsidP="003A582B">
      <w:pPr>
        <w:numPr>
          <w:ilvl w:val="0"/>
          <w:numId w:val="19"/>
        </w:numPr>
        <w:spacing w:after="0" w:line="360" w:lineRule="auto"/>
        <w:contextualSpacing/>
        <w:rPr>
          <w:rFonts w:ascii="Arial" w:eastAsia="Calibri" w:hAnsi="Arial" w:cs="Arial"/>
          <w:sz w:val="21"/>
          <w:szCs w:val="21"/>
        </w:rPr>
      </w:pPr>
      <w:r w:rsidRPr="00082701">
        <w:rPr>
          <w:rFonts w:ascii="Arial" w:hAnsi="Arial" w:cs="Arial"/>
          <w:sz w:val="21"/>
          <w:szCs w:val="21"/>
          <w:lang w:val="x-none" w:eastAsia="x-none"/>
        </w:rPr>
        <w:t xml:space="preserve">Oświadczam, że </w:t>
      </w:r>
      <w:r w:rsidR="00082701" w:rsidRPr="00082701">
        <w:rPr>
          <w:rFonts w:ascii="Arial" w:hAnsi="Arial" w:cs="Arial"/>
          <w:b/>
          <w:sz w:val="21"/>
          <w:szCs w:val="21"/>
          <w:lang w:eastAsia="x-none"/>
        </w:rPr>
        <w:t>spełniam/ nie spełniam</w:t>
      </w:r>
      <w:r w:rsidR="00082701" w:rsidRPr="00082701">
        <w:rPr>
          <w:rFonts w:ascii="Arial" w:hAnsi="Arial" w:cs="Arial"/>
          <w:sz w:val="21"/>
          <w:szCs w:val="21"/>
          <w:lang w:eastAsia="x-none"/>
        </w:rPr>
        <w:t xml:space="preserve">  warunki udziału w postępowaniu, o których mowa punkcie IV ogłoszenia tj. </w:t>
      </w:r>
      <w:r w:rsidR="00082701">
        <w:rPr>
          <w:rFonts w:ascii="Arial" w:hAnsi="Arial" w:cs="Arial"/>
          <w:sz w:val="21"/>
          <w:szCs w:val="21"/>
          <w:lang w:eastAsia="x-none"/>
        </w:rPr>
        <w:t xml:space="preserve">w zakresie </w:t>
      </w:r>
      <w:r w:rsidR="001979E2">
        <w:rPr>
          <w:rFonts w:ascii="Arial" w:hAnsi="Arial" w:cs="Arial"/>
          <w:sz w:val="21"/>
          <w:szCs w:val="21"/>
          <w:lang w:eastAsia="x-none"/>
        </w:rPr>
        <w:t xml:space="preserve">dysponowania </w:t>
      </w:r>
      <w:r w:rsidR="00082701" w:rsidRPr="00082701">
        <w:rPr>
          <w:rFonts w:ascii="Arial" w:hAnsi="Arial" w:cs="Arial"/>
          <w:sz w:val="21"/>
          <w:szCs w:val="21"/>
          <w:lang w:eastAsia="x-none"/>
        </w:rPr>
        <w:t>osob</w:t>
      </w:r>
      <w:r w:rsidR="001979E2">
        <w:rPr>
          <w:rFonts w:ascii="Arial" w:hAnsi="Arial" w:cs="Arial"/>
          <w:sz w:val="21"/>
          <w:szCs w:val="21"/>
          <w:lang w:eastAsia="x-none"/>
        </w:rPr>
        <w:t>ami</w:t>
      </w:r>
      <w:r w:rsidR="00082701" w:rsidRPr="00082701">
        <w:rPr>
          <w:rFonts w:ascii="Arial" w:hAnsi="Arial" w:cs="Arial"/>
          <w:sz w:val="21"/>
          <w:szCs w:val="21"/>
          <w:lang w:eastAsia="x-none"/>
        </w:rPr>
        <w:t xml:space="preserve"> zdoln</w:t>
      </w:r>
      <w:r w:rsidR="001979E2">
        <w:rPr>
          <w:rFonts w:ascii="Arial" w:hAnsi="Arial" w:cs="Arial"/>
          <w:sz w:val="21"/>
          <w:szCs w:val="21"/>
          <w:lang w:eastAsia="x-none"/>
        </w:rPr>
        <w:t>ymi</w:t>
      </w:r>
      <w:r w:rsidR="00082701" w:rsidRPr="00082701">
        <w:rPr>
          <w:rFonts w:ascii="Arial" w:hAnsi="Arial" w:cs="Arial"/>
          <w:sz w:val="21"/>
          <w:szCs w:val="21"/>
          <w:lang w:eastAsia="x-none"/>
        </w:rPr>
        <w:t xml:space="preserve"> do realizacji zamówienia</w:t>
      </w:r>
    </w:p>
    <w:p w14:paraId="7938626F" w14:textId="77777777" w:rsidR="006B10D7" w:rsidRPr="00DD59F0" w:rsidRDefault="006B10D7" w:rsidP="006B10D7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eastAsia="Calibri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32546A5" w14:textId="77777777" w:rsidR="006B10D7" w:rsidRPr="00332FA2" w:rsidRDefault="006B10D7" w:rsidP="006B10D7">
      <w:pPr>
        <w:pStyle w:val="Akapitzlist"/>
        <w:rPr>
          <w:rFonts w:ascii="Arial" w:hAnsi="Arial" w:cs="Arial"/>
          <w:sz w:val="20"/>
        </w:rPr>
      </w:pPr>
    </w:p>
    <w:p w14:paraId="3EA154DB" w14:textId="77777777" w:rsidR="006B10D7" w:rsidRPr="005E64F1" w:rsidRDefault="006B10D7" w:rsidP="006B10D7">
      <w:pPr>
        <w:numPr>
          <w:ilvl w:val="0"/>
          <w:numId w:val="19"/>
        </w:numPr>
        <w:spacing w:before="120" w:after="0" w:line="360" w:lineRule="auto"/>
        <w:contextualSpacing/>
        <w:rPr>
          <w:rFonts w:ascii="Arial" w:eastAsia="Calibri" w:hAnsi="Arial" w:cs="Arial"/>
          <w:b/>
        </w:rPr>
      </w:pPr>
      <w:bookmarkStart w:id="1" w:name="_Hlk61521497"/>
      <w:r w:rsidRPr="005E64F1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411865" w14:textId="77777777" w:rsidR="006B10D7" w:rsidRPr="006B48AF" w:rsidRDefault="006B10D7" w:rsidP="006B10D7">
      <w:pPr>
        <w:spacing w:after="0" w:line="360" w:lineRule="auto"/>
        <w:ind w:left="426"/>
        <w:rPr>
          <w:rFonts w:ascii="Arial" w:eastAsia="Calibri" w:hAnsi="Arial" w:cs="Arial"/>
          <w:b/>
          <w:sz w:val="21"/>
          <w:szCs w:val="21"/>
        </w:rPr>
      </w:pPr>
    </w:p>
    <w:bookmarkEnd w:id="1"/>
    <w:p w14:paraId="3251B56E" w14:textId="77777777" w:rsidR="006B10D7" w:rsidRPr="0046246F" w:rsidRDefault="006B10D7" w:rsidP="006B10D7">
      <w:pPr>
        <w:spacing w:after="0" w:line="360" w:lineRule="auto"/>
        <w:ind w:left="426"/>
        <w:rPr>
          <w:rFonts w:ascii="Arial" w:eastAsia="Calibri" w:hAnsi="Arial" w:cs="Arial"/>
          <w:sz w:val="21"/>
          <w:szCs w:val="21"/>
        </w:rPr>
      </w:pPr>
      <w:r w:rsidRPr="006B48A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B48AF">
        <w:rPr>
          <w:rFonts w:ascii="Arial" w:eastAsia="Calibri" w:hAnsi="Arial" w:cs="Arial"/>
          <w:sz w:val="21"/>
          <w:szCs w:val="21"/>
        </w:rPr>
        <w:br/>
        <w:t xml:space="preserve">i zgodne z prawdą oraz zostały przedstawione z pełną świadomością konsekwencji wprowadzenia zamawiającego w błąd </w:t>
      </w:r>
      <w:bookmarkStart w:id="2" w:name="_Hlk61521775"/>
      <w:r>
        <w:rPr>
          <w:rFonts w:ascii="Arial" w:eastAsia="Calibri" w:hAnsi="Arial" w:cs="Arial"/>
          <w:sz w:val="21"/>
          <w:szCs w:val="21"/>
        </w:rPr>
        <w:t>przy przedstawianiu informacji.</w:t>
      </w:r>
    </w:p>
    <w:p w14:paraId="03AA1588" w14:textId="77777777" w:rsidR="006B10D7" w:rsidRPr="006B48AF" w:rsidRDefault="006B10D7" w:rsidP="006B10D7">
      <w:pPr>
        <w:spacing w:after="0" w:line="360" w:lineRule="auto"/>
        <w:ind w:left="426" w:firstLine="708"/>
        <w:rPr>
          <w:rFonts w:ascii="Arial" w:eastAsia="Calibri" w:hAnsi="Arial" w:cs="Arial"/>
          <w:sz w:val="21"/>
          <w:szCs w:val="21"/>
        </w:rPr>
      </w:pPr>
    </w:p>
    <w:bookmarkEnd w:id="2"/>
    <w:p w14:paraId="294F2C89" w14:textId="77777777" w:rsidR="006B10D7" w:rsidRPr="0046246F" w:rsidRDefault="006B10D7" w:rsidP="006B10D7">
      <w:pPr>
        <w:spacing w:after="0"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6B48A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6B48AF">
        <w:rPr>
          <w:rFonts w:ascii="Arial" w:eastAsia="Calibri" w:hAnsi="Arial" w:cs="Arial"/>
          <w:i/>
          <w:sz w:val="16"/>
          <w:szCs w:val="16"/>
        </w:rPr>
        <w:t>(miejscowość),</w:t>
      </w:r>
      <w:r w:rsidRPr="006B48A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B48AF">
        <w:rPr>
          <w:rFonts w:ascii="Arial" w:eastAsia="Calibri" w:hAnsi="Arial" w:cs="Arial"/>
          <w:sz w:val="21"/>
          <w:szCs w:val="21"/>
        </w:rPr>
        <w:t>dnia …………………. r.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14:paraId="4B7B44FA" w14:textId="77777777" w:rsidR="006B10D7" w:rsidRDefault="006B10D7" w:rsidP="006B10D7">
      <w:pPr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14:paraId="53120D80" w14:textId="77777777" w:rsidR="006B10D7" w:rsidRDefault="006B10D7" w:rsidP="006B10D7">
      <w:pPr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14:paraId="5822642E" w14:textId="18DD184E" w:rsidR="006B10D7" w:rsidRPr="00C27336" w:rsidRDefault="00F10007" w:rsidP="00C27336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46969227" w14:textId="77777777" w:rsidR="00F10007" w:rsidRDefault="00F10007" w:rsidP="000B7E11">
      <w:pPr>
        <w:pStyle w:val="Zwykytekst"/>
        <w:jc w:val="center"/>
        <w:rPr>
          <w:highlight w:val="yellow"/>
          <w:lang w:val="pl-PL"/>
        </w:rPr>
      </w:pPr>
    </w:p>
    <w:p w14:paraId="1971B4AB" w14:textId="77777777" w:rsidR="00F10007" w:rsidRDefault="00F10007" w:rsidP="000B7E11">
      <w:pPr>
        <w:pStyle w:val="Zwykytekst"/>
        <w:jc w:val="center"/>
        <w:rPr>
          <w:highlight w:val="yellow"/>
          <w:lang w:val="pl-PL"/>
        </w:rPr>
      </w:pPr>
    </w:p>
    <w:p w14:paraId="3A2CC4B6" w14:textId="77777777" w:rsidR="00F10007" w:rsidRDefault="00F10007" w:rsidP="000B7E11">
      <w:pPr>
        <w:pStyle w:val="Zwykytekst"/>
        <w:jc w:val="center"/>
        <w:rPr>
          <w:highlight w:val="yellow"/>
          <w:lang w:val="pl-PL"/>
        </w:rPr>
      </w:pPr>
    </w:p>
    <w:p w14:paraId="6283439F" w14:textId="77777777" w:rsidR="00F10007" w:rsidRDefault="00F10007" w:rsidP="000B7E11">
      <w:pPr>
        <w:pStyle w:val="Zwykytekst"/>
        <w:jc w:val="center"/>
        <w:rPr>
          <w:highlight w:val="yellow"/>
          <w:lang w:val="pl-PL"/>
        </w:rPr>
      </w:pPr>
    </w:p>
    <w:p w14:paraId="60C60BDE" w14:textId="77777777" w:rsidR="00F10007" w:rsidRDefault="00F10007" w:rsidP="000B7E11">
      <w:pPr>
        <w:pStyle w:val="Zwykytekst"/>
        <w:jc w:val="center"/>
        <w:rPr>
          <w:highlight w:val="yellow"/>
          <w:lang w:val="pl-PL"/>
        </w:rPr>
      </w:pPr>
    </w:p>
    <w:p w14:paraId="28C22D13" w14:textId="77777777" w:rsidR="00F10007" w:rsidRDefault="00F10007" w:rsidP="000B7E11">
      <w:pPr>
        <w:pStyle w:val="Zwykytekst"/>
        <w:jc w:val="center"/>
        <w:rPr>
          <w:highlight w:val="yellow"/>
          <w:lang w:val="pl-PL"/>
        </w:rPr>
      </w:pPr>
    </w:p>
    <w:p w14:paraId="3C47FB2F" w14:textId="77777777" w:rsidR="00F10007" w:rsidRDefault="00F10007" w:rsidP="000B7E11">
      <w:pPr>
        <w:pStyle w:val="Zwykytekst"/>
        <w:jc w:val="center"/>
        <w:rPr>
          <w:highlight w:val="yellow"/>
          <w:lang w:val="pl-PL"/>
        </w:rPr>
      </w:pPr>
    </w:p>
    <w:p w14:paraId="307C0647" w14:textId="77777777" w:rsidR="00F10007" w:rsidRDefault="00F10007" w:rsidP="000B7E11">
      <w:pPr>
        <w:pStyle w:val="Zwykytekst"/>
        <w:jc w:val="center"/>
        <w:rPr>
          <w:highlight w:val="yellow"/>
          <w:lang w:val="pl-PL"/>
        </w:rPr>
      </w:pPr>
    </w:p>
    <w:p w14:paraId="2109A138" w14:textId="77777777" w:rsidR="00F10007" w:rsidRDefault="00F10007" w:rsidP="000B7E11">
      <w:pPr>
        <w:pStyle w:val="Zwykytekst"/>
        <w:jc w:val="center"/>
        <w:rPr>
          <w:highlight w:val="yellow"/>
          <w:lang w:val="pl-PL"/>
        </w:rPr>
      </w:pPr>
    </w:p>
    <w:p w14:paraId="7E8CD1B8" w14:textId="77777777" w:rsidR="0010431A" w:rsidRDefault="0010431A" w:rsidP="000B7E11">
      <w:pPr>
        <w:pStyle w:val="Zwykytekst"/>
        <w:jc w:val="center"/>
        <w:rPr>
          <w:highlight w:val="yellow"/>
          <w:lang w:val="pl-PL"/>
        </w:rPr>
      </w:pPr>
    </w:p>
    <w:p w14:paraId="7B567EB2" w14:textId="77777777" w:rsidR="0010431A" w:rsidRDefault="0010431A" w:rsidP="000B7E11">
      <w:pPr>
        <w:pStyle w:val="Zwykytekst"/>
        <w:jc w:val="center"/>
        <w:rPr>
          <w:highlight w:val="yellow"/>
          <w:lang w:val="pl-PL"/>
        </w:rPr>
      </w:pPr>
    </w:p>
    <w:p w14:paraId="4047606F" w14:textId="77777777" w:rsidR="0010431A" w:rsidRDefault="0010431A" w:rsidP="000B7E11">
      <w:pPr>
        <w:pStyle w:val="Zwykytekst"/>
        <w:jc w:val="center"/>
        <w:rPr>
          <w:highlight w:val="yellow"/>
          <w:lang w:val="pl-PL"/>
        </w:rPr>
      </w:pPr>
    </w:p>
    <w:p w14:paraId="0D4B6036" w14:textId="77777777" w:rsidR="0010431A" w:rsidRDefault="0010431A" w:rsidP="000B7E11">
      <w:pPr>
        <w:pStyle w:val="Zwykytekst"/>
        <w:jc w:val="center"/>
        <w:rPr>
          <w:highlight w:val="yellow"/>
          <w:lang w:val="pl-PL"/>
        </w:rPr>
      </w:pPr>
    </w:p>
    <w:p w14:paraId="1FB6C1F3" w14:textId="77777777" w:rsidR="0010431A" w:rsidRDefault="0010431A" w:rsidP="000B7E11">
      <w:pPr>
        <w:pStyle w:val="Zwykytekst"/>
        <w:jc w:val="center"/>
        <w:rPr>
          <w:highlight w:val="yellow"/>
          <w:lang w:val="pl-PL"/>
        </w:rPr>
      </w:pPr>
    </w:p>
    <w:p w14:paraId="13D4A950" w14:textId="74FA3369" w:rsidR="00C27336" w:rsidRDefault="00C27336">
      <w:pPr>
        <w:rPr>
          <w:rFonts w:ascii="Courier New" w:eastAsia="Calibri" w:hAnsi="Courier New"/>
          <w:sz w:val="20"/>
          <w:szCs w:val="20"/>
          <w:highlight w:val="yellow"/>
          <w:lang w:eastAsia="x-none"/>
        </w:rPr>
      </w:pPr>
      <w:r>
        <w:rPr>
          <w:highlight w:val="yellow"/>
        </w:rPr>
        <w:br w:type="page"/>
      </w:r>
    </w:p>
    <w:p w14:paraId="3ADD9BB8" w14:textId="77777777" w:rsidR="00317AFE" w:rsidRDefault="00317AFE" w:rsidP="000B7E11">
      <w:pPr>
        <w:pStyle w:val="Zwykytekst"/>
        <w:jc w:val="center"/>
        <w:rPr>
          <w:ins w:id="3" w:author="Gosia" w:date="2024-08-13T13:32:00Z"/>
          <w:highlight w:val="yellow"/>
          <w:lang w:val="pl-PL"/>
        </w:rPr>
        <w:sectPr w:rsidR="00317AFE" w:rsidSect="00317AFE">
          <w:headerReference w:type="default" r:id="rId8"/>
          <w:footerReference w:type="default" r:id="rId9"/>
          <w:pgSz w:w="11906" w:h="16838"/>
          <w:pgMar w:top="1843" w:right="1418" w:bottom="1985" w:left="1418" w:header="709" w:footer="709" w:gutter="0"/>
          <w:cols w:space="708"/>
          <w:docGrid w:linePitch="360"/>
        </w:sectPr>
      </w:pPr>
    </w:p>
    <w:p w14:paraId="333EA062" w14:textId="30EE23BB" w:rsidR="003A582B" w:rsidRDefault="003A582B" w:rsidP="000B7E11">
      <w:pPr>
        <w:pStyle w:val="Zwykytekst"/>
        <w:jc w:val="center"/>
        <w:rPr>
          <w:highlight w:val="yellow"/>
          <w:lang w:val="pl-PL"/>
        </w:rPr>
      </w:pPr>
      <w:bookmarkStart w:id="4" w:name="_GoBack"/>
      <w:bookmarkEnd w:id="4"/>
    </w:p>
    <w:p w14:paraId="725A4E91" w14:textId="7244006C" w:rsidR="000B7E11" w:rsidRPr="007F7EC7" w:rsidDel="00317AFE" w:rsidRDefault="000B7E11" w:rsidP="000B7E11">
      <w:pPr>
        <w:autoSpaceDE w:val="0"/>
        <w:autoSpaceDN w:val="0"/>
        <w:adjustRightInd w:val="0"/>
        <w:spacing w:after="0" w:line="360" w:lineRule="auto"/>
        <w:jc w:val="right"/>
        <w:rPr>
          <w:del w:id="5" w:author="Gosia" w:date="2024-08-13T13:31:00Z"/>
          <w:rFonts w:ascii="Arial Narrow" w:hAnsi="Arial Narrow"/>
          <w:bCs/>
          <w:i/>
          <w:iCs/>
          <w:sz w:val="18"/>
          <w:szCs w:val="18"/>
        </w:rPr>
      </w:pPr>
      <w:del w:id="6" w:author="Gosia" w:date="2024-08-13T13:31:00Z">
        <w:r w:rsidRPr="007F7EC7" w:rsidDel="00317AFE">
          <w:rPr>
            <w:rFonts w:ascii="Arial Narrow" w:hAnsi="Arial Narrow"/>
            <w:bCs/>
            <w:i/>
            <w:iCs/>
            <w:sz w:val="18"/>
            <w:szCs w:val="18"/>
          </w:rPr>
          <w:delText>Załącznik nr</w:delText>
        </w:r>
        <w:r w:rsidDel="00317AFE">
          <w:rPr>
            <w:rFonts w:ascii="Arial Narrow" w:hAnsi="Arial Narrow"/>
            <w:bCs/>
            <w:i/>
            <w:iCs/>
            <w:sz w:val="18"/>
            <w:szCs w:val="18"/>
          </w:rPr>
          <w:delText xml:space="preserve"> 4</w:delText>
        </w:r>
      </w:del>
    </w:p>
    <w:p w14:paraId="0D851022" w14:textId="35D11D01" w:rsidR="000B7E11" w:rsidRPr="00BE5024" w:rsidDel="00317AFE" w:rsidRDefault="000B7E11" w:rsidP="000B7E11">
      <w:pPr>
        <w:spacing w:after="0"/>
        <w:jc w:val="right"/>
        <w:rPr>
          <w:del w:id="7" w:author="Gosia" w:date="2024-08-13T13:31:00Z"/>
          <w:rFonts w:ascii="Arial" w:hAnsi="Arial" w:cs="Arial"/>
          <w:bCs/>
          <w:i/>
          <w:iCs/>
          <w:sz w:val="18"/>
          <w:szCs w:val="18"/>
        </w:rPr>
      </w:pPr>
    </w:p>
    <w:p w14:paraId="44C89AC7" w14:textId="32528D40" w:rsidR="000B7E11" w:rsidRPr="00BE5024" w:rsidDel="00317AFE" w:rsidRDefault="000B7E11" w:rsidP="000B7E11">
      <w:pPr>
        <w:spacing w:after="0"/>
        <w:jc w:val="right"/>
        <w:rPr>
          <w:del w:id="8" w:author="Gosia" w:date="2024-08-13T13:31:00Z"/>
          <w:rFonts w:ascii="Arial" w:hAnsi="Arial" w:cs="Arial"/>
          <w:bCs/>
          <w:i/>
          <w:iCs/>
          <w:sz w:val="18"/>
          <w:szCs w:val="18"/>
        </w:rPr>
      </w:pPr>
    </w:p>
    <w:p w14:paraId="5EE6A77F" w14:textId="4431E9BB" w:rsidR="000B7E11" w:rsidRPr="00383150" w:rsidDel="00317AFE" w:rsidRDefault="000B7E11" w:rsidP="000B7E11">
      <w:pPr>
        <w:spacing w:after="0"/>
        <w:rPr>
          <w:del w:id="9" w:author="Gosia" w:date="2024-08-13T13:31:00Z"/>
          <w:rFonts w:ascii="Arial" w:hAnsi="Arial" w:cs="Arial"/>
          <w:i/>
          <w:sz w:val="18"/>
          <w:szCs w:val="18"/>
        </w:rPr>
      </w:pPr>
      <w:del w:id="10" w:author="Gosia" w:date="2024-08-13T13:31:00Z">
        <w:r w:rsidRPr="00383150" w:rsidDel="00317AFE">
          <w:rPr>
            <w:rFonts w:ascii="Arial" w:hAnsi="Arial" w:cs="Arial"/>
            <w:i/>
            <w:sz w:val="18"/>
            <w:szCs w:val="18"/>
          </w:rPr>
          <w:delText>Nr postępowania: ZZ</w:delText>
        </w:r>
        <w:r w:rsidR="00507C87" w:rsidRPr="00383150" w:rsidDel="00317AFE">
          <w:rPr>
            <w:rFonts w:ascii="Arial" w:hAnsi="Arial" w:cs="Arial"/>
            <w:i/>
            <w:sz w:val="18"/>
            <w:szCs w:val="18"/>
          </w:rPr>
          <w:delText>/</w:delText>
        </w:r>
        <w:r w:rsidR="00507C87" w:rsidDel="00317AFE">
          <w:rPr>
            <w:rFonts w:ascii="Arial" w:hAnsi="Arial" w:cs="Arial"/>
            <w:i/>
            <w:sz w:val="18"/>
            <w:szCs w:val="18"/>
          </w:rPr>
          <w:delText>21/</w:delText>
        </w:r>
        <w:r w:rsidDel="00317AFE">
          <w:rPr>
            <w:rFonts w:ascii="Arial" w:hAnsi="Arial" w:cs="Arial"/>
            <w:i/>
            <w:sz w:val="18"/>
            <w:szCs w:val="18"/>
          </w:rPr>
          <w:delText>055/</w:delText>
        </w:r>
        <w:r w:rsidR="0052627B" w:rsidDel="00317AFE">
          <w:rPr>
            <w:rFonts w:ascii="Arial" w:hAnsi="Arial" w:cs="Arial"/>
            <w:i/>
            <w:sz w:val="18"/>
            <w:szCs w:val="18"/>
          </w:rPr>
          <w:delText>U</w:delText>
        </w:r>
        <w:r w:rsidR="006B10D7" w:rsidDel="00317AFE">
          <w:rPr>
            <w:rFonts w:ascii="Arial" w:hAnsi="Arial" w:cs="Arial"/>
            <w:i/>
            <w:sz w:val="18"/>
            <w:szCs w:val="18"/>
          </w:rPr>
          <w:delText>/24</w:delText>
        </w:r>
      </w:del>
    </w:p>
    <w:p w14:paraId="5333B7F4" w14:textId="49E07AF5" w:rsidR="00910786" w:rsidDel="00317AFE" w:rsidRDefault="00910786" w:rsidP="00910786">
      <w:pPr>
        <w:spacing w:after="0"/>
        <w:jc w:val="center"/>
        <w:rPr>
          <w:del w:id="11" w:author="Gosia" w:date="2024-08-13T13:31:00Z"/>
          <w:rFonts w:ascii="Arial" w:hAnsi="Arial" w:cs="Arial"/>
          <w:sz w:val="20"/>
          <w:szCs w:val="20"/>
        </w:rPr>
      </w:pPr>
    </w:p>
    <w:p w14:paraId="0224F691" w14:textId="43D9E28B" w:rsidR="00910786" w:rsidDel="00317AFE" w:rsidRDefault="00910786" w:rsidP="00910786">
      <w:pPr>
        <w:spacing w:after="0"/>
        <w:jc w:val="center"/>
        <w:rPr>
          <w:del w:id="12" w:author="Gosia" w:date="2024-08-13T13:31:00Z"/>
          <w:rFonts w:ascii="Arial" w:hAnsi="Arial" w:cs="Arial"/>
          <w:sz w:val="20"/>
          <w:szCs w:val="20"/>
        </w:rPr>
      </w:pPr>
    </w:p>
    <w:p w14:paraId="51B49FDB" w14:textId="366F78E8" w:rsidR="000B7E11" w:rsidRPr="008362B7" w:rsidDel="00317AFE" w:rsidRDefault="00910786" w:rsidP="00910786">
      <w:pPr>
        <w:spacing w:after="0"/>
        <w:jc w:val="center"/>
        <w:rPr>
          <w:del w:id="13" w:author="Gosia" w:date="2024-08-13T13:31:00Z"/>
          <w:rFonts w:ascii="Arial" w:hAnsi="Arial" w:cs="Arial"/>
          <w:b/>
          <w:sz w:val="20"/>
          <w:szCs w:val="20"/>
        </w:rPr>
      </w:pPr>
      <w:del w:id="14" w:author="Gosia" w:date="2024-08-13T13:31:00Z">
        <w:r w:rsidRPr="008362B7" w:rsidDel="00317AFE">
          <w:rPr>
            <w:rFonts w:ascii="Arial" w:hAnsi="Arial" w:cs="Arial"/>
            <w:b/>
            <w:sz w:val="20"/>
            <w:szCs w:val="20"/>
          </w:rPr>
          <w:delText>SZCZEGÓŁOWY OPIS PRZEDMIOTU ZAMÓWIENIA</w:delText>
        </w:r>
      </w:del>
    </w:p>
    <w:p w14:paraId="16C69D5E" w14:textId="6D7E2901" w:rsidR="004F42E0" w:rsidRPr="008362B7" w:rsidDel="00317AFE" w:rsidRDefault="004F42E0" w:rsidP="00910786">
      <w:pPr>
        <w:spacing w:after="0"/>
        <w:jc w:val="center"/>
        <w:rPr>
          <w:del w:id="15" w:author="Gosia" w:date="2024-08-13T13:31:00Z"/>
          <w:rFonts w:ascii="Arial" w:hAnsi="Arial" w:cs="Arial"/>
          <w:b/>
          <w:sz w:val="20"/>
          <w:szCs w:val="20"/>
        </w:rPr>
      </w:pPr>
    </w:p>
    <w:p w14:paraId="5C8FE68E" w14:textId="62518E97" w:rsidR="004F42E0" w:rsidRPr="008362B7" w:rsidDel="00317AFE" w:rsidRDefault="00C27336" w:rsidP="00910786">
      <w:pPr>
        <w:spacing w:after="0"/>
        <w:jc w:val="center"/>
        <w:rPr>
          <w:del w:id="16" w:author="Gosia" w:date="2024-08-13T13:31:00Z"/>
          <w:rFonts w:ascii="Arial" w:hAnsi="Arial" w:cs="Arial"/>
          <w:b/>
          <w:sz w:val="20"/>
          <w:szCs w:val="20"/>
        </w:rPr>
      </w:pPr>
      <w:del w:id="17" w:author="Gosia" w:date="2024-08-13T13:31:00Z">
        <w:r w:rsidRPr="008362B7" w:rsidDel="00317AFE">
          <w:rPr>
            <w:rFonts w:ascii="Arial" w:hAnsi="Arial" w:cs="Arial"/>
            <w:b/>
            <w:sz w:val="20"/>
            <w:szCs w:val="20"/>
          </w:rPr>
          <w:delText xml:space="preserve">Szkolenia 1:Szkolenie dla 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>Wydziału Elektrotechniki i Automatyki Politechniki Gdańskiej</w:delText>
        </w:r>
      </w:del>
    </w:p>
    <w:p w14:paraId="1C6523A0" w14:textId="6DD82752" w:rsidR="00B265D6" w:rsidRPr="008362B7" w:rsidDel="00317AFE" w:rsidRDefault="00B265D6" w:rsidP="00B265D6">
      <w:pPr>
        <w:suppressAutoHyphens/>
        <w:spacing w:after="0"/>
        <w:jc w:val="center"/>
        <w:rPr>
          <w:del w:id="18" w:author="Gosia" w:date="2024-08-13T13:31:00Z"/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F147349" w14:textId="472D3C50" w:rsidR="00B265D6" w:rsidRPr="008362B7" w:rsidDel="00317AFE" w:rsidRDefault="00B265D6" w:rsidP="00B265D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ind w:left="714" w:hanging="357"/>
        <w:contextualSpacing w:val="0"/>
        <w:rPr>
          <w:del w:id="19" w:author="Gosia" w:date="2024-08-13T13:31:00Z"/>
          <w:rFonts w:ascii="Arial" w:hAnsi="Arial" w:cs="Arial"/>
          <w:b/>
          <w:bCs/>
          <w:sz w:val="20"/>
          <w:szCs w:val="20"/>
        </w:rPr>
      </w:pPr>
      <w:del w:id="20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 xml:space="preserve">Przedmiotem zamówienia jest usługa polegająca na zorganizowaniu i przeprowadzeniu 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 xml:space="preserve">warsztatów/szkolenia z zakresu zastosowania oprogramowania ANSYS. Szkoleniem zostaną objęci nauczyciele akademiccy/doktoranci z Wydziału Elektrotechniki i Automatyki Politechniki Gdańskiej – 10 osób. </w:delText>
        </w:r>
      </w:del>
    </w:p>
    <w:p w14:paraId="7E97A044" w14:textId="709D2534" w:rsidR="00B265D6" w:rsidRPr="008362B7" w:rsidDel="00317AFE" w:rsidRDefault="00B265D6" w:rsidP="00B265D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contextualSpacing w:val="0"/>
        <w:rPr>
          <w:del w:id="21" w:author="Gosia" w:date="2024-08-13T13:31:00Z"/>
          <w:rFonts w:ascii="Arial" w:hAnsi="Arial" w:cs="Arial"/>
          <w:iCs/>
          <w:sz w:val="20"/>
          <w:szCs w:val="20"/>
        </w:rPr>
      </w:pPr>
      <w:del w:id="22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Usługa realizowana będzie w ramach projektu</w:delText>
        </w:r>
        <w:r w:rsidRPr="008362B7" w:rsidDel="00317AFE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b/>
            <w:bCs/>
            <w:i/>
            <w:sz w:val="20"/>
            <w:szCs w:val="20"/>
          </w:rPr>
          <w:delText>„Kadra 5.0. Rozwój kompetencji nauczycieli i doktorantów”</w:delText>
        </w:r>
        <w:r w:rsidRPr="008362B7" w:rsidDel="00317AFE">
          <w:rPr>
            <w:rFonts w:ascii="Arial" w:hAnsi="Arial" w:cs="Arial"/>
            <w:i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sz w:val="20"/>
            <w:szCs w:val="20"/>
          </w:rPr>
          <w:delText xml:space="preserve">współfinansowanego przez Unię Europejską ze środków Europejskiego Funduszu Społecznego Plus w ramach programu Fundusze Europejskie dla Rozwoju Społecznego nr umowy o dofinansowanie </w:delText>
        </w:r>
        <w:r w:rsidRPr="008362B7" w:rsidDel="00317AFE">
          <w:rPr>
            <w:rFonts w:ascii="Arial" w:eastAsia="Calibri" w:hAnsi="Arial" w:cs="Arial"/>
            <w:bCs/>
            <w:sz w:val="20"/>
            <w:szCs w:val="20"/>
          </w:rPr>
          <w:delText>FERS.01.05-IP.08-0102/23-00</w:delText>
        </w:r>
        <w:r w:rsidRPr="008362B7" w:rsidDel="00317AFE">
          <w:rPr>
            <w:rFonts w:ascii="Arial" w:hAnsi="Arial" w:cs="Arial"/>
            <w:sz w:val="20"/>
            <w:szCs w:val="20"/>
          </w:rPr>
          <w:delText>.</w:delText>
        </w:r>
      </w:del>
    </w:p>
    <w:p w14:paraId="19EC4E83" w14:textId="029CFF4A" w:rsidR="00B265D6" w:rsidRPr="008362B7" w:rsidDel="00317AFE" w:rsidRDefault="00B265D6" w:rsidP="00B265D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contextualSpacing w:val="0"/>
        <w:rPr>
          <w:del w:id="23" w:author="Gosia" w:date="2024-08-13T13:31:00Z"/>
          <w:rFonts w:ascii="Arial" w:hAnsi="Arial" w:cs="Arial"/>
          <w:color w:val="000000"/>
          <w:sz w:val="20"/>
          <w:szCs w:val="20"/>
        </w:rPr>
      </w:pPr>
      <w:del w:id="24" w:author="Gosia" w:date="2024-08-13T13:31:00Z"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</w:rPr>
          <w:delText>ANSYS</w:delText>
        </w:r>
        <w:r w:rsidRPr="008362B7" w:rsidDel="00317AFE">
          <w:rPr>
            <w:rFonts w:ascii="Arial" w:hAnsi="Arial" w:cs="Arial"/>
            <w:color w:val="000000"/>
            <w:sz w:val="20"/>
            <w:szCs w:val="20"/>
          </w:rPr>
          <w:delText xml:space="preserve"> stanowi platformę umożliwiającą</w:delText>
        </w:r>
        <w:r w:rsidRPr="008362B7" w:rsidDel="00317AFE">
          <w:rPr>
            <w:rFonts w:ascii="Arial" w:hAnsi="Arial" w:cs="Arial"/>
            <w:sz w:val="20"/>
            <w:szCs w:val="20"/>
          </w:rPr>
          <w:delText xml:space="preserve"> projektowanie oraz analizę modelu pod kątem analiz przepływowych, wytrzymałościowych, sprzężonych oraz elektromagnetycznych w jednolitym środowisku, bez konieczności użycia dodatkowych narzędzi do symulacji. Dzięki temu oprogramowaniu inżynierowie CAD i CAE mogą bezpośrednio i w krótkim czasie eksplorować swoje pomysły oraz wdrażać nowatorskie rozwiązania. </w:delText>
        </w:r>
        <w:r w:rsidRPr="008362B7" w:rsidDel="00317AFE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</w:rPr>
          <w:delText xml:space="preserve">Celem warsztatów/szkolenia jest podniesienie kompetencji cyfrowych nauczycieli akademickich/doktorantów Wydziału Elektrotechniki i Automatyki Politechniki Gdańskiej </w:delText>
        </w:r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  <w:u w:val="single"/>
          </w:rPr>
          <w:delText>w zakresie warsztatów/szkoleń wprowadzających z zastosowania oprogramowania ANSYS</w:delText>
        </w:r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</w:rPr>
          <w:delText xml:space="preserve"> (ANSYS SpaceClaim,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</w:rPr>
          <w:delText>ANSYS Meshing, ANSYS Mechanical,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 xml:space="preserve"> ANSYS </w:delText>
        </w:r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</w:rPr>
          <w:delText>Fluent meshing oraz Fluent solver, ANSYS Maxwell,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</w:rPr>
          <w:delText>ANSYS SIWave,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</w:rPr>
          <w:delText>ANSYS HFSS, ANSYS MotorCAD).</w:delText>
        </w:r>
        <w:r w:rsidRPr="008362B7" w:rsidDel="00317AFE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</w:rPr>
          <w:delText xml:space="preserve">Oczekiwanym efektem warsztatów/szkolenia będzie 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>pozyskanie przez uczestników wiedzy i umiejętności w zakresie modelowania, przygotowania geometrii na potrzeby obliczeń, analiz numerycznych oraz symulacji.</w:delText>
        </w:r>
      </w:del>
    </w:p>
    <w:p w14:paraId="198CAA2B" w14:textId="09214C8D" w:rsidR="00B265D6" w:rsidRPr="008362B7" w:rsidDel="00317AFE" w:rsidRDefault="00B265D6" w:rsidP="00B265D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ind w:left="714" w:hanging="357"/>
        <w:contextualSpacing w:val="0"/>
        <w:rPr>
          <w:del w:id="25" w:author="Gosia" w:date="2024-08-13T13:31:00Z"/>
          <w:rFonts w:ascii="Arial" w:hAnsi="Arial" w:cs="Arial"/>
          <w:sz w:val="20"/>
          <w:szCs w:val="20"/>
        </w:rPr>
      </w:pPr>
      <w:del w:id="26" w:author="Gosia" w:date="2024-08-13T13:31:00Z">
        <w:r w:rsidRPr="008362B7" w:rsidDel="00317AFE">
          <w:rPr>
            <w:rFonts w:ascii="Arial" w:hAnsi="Arial" w:cs="Arial"/>
            <w:color w:val="000000"/>
            <w:sz w:val="20"/>
            <w:szCs w:val="20"/>
          </w:rPr>
          <w:delText>Szczegółowa liczba grup warsztatowych, liczba uczestników oraz terminy realizacji szkoleń znajdują się z poniższej tabeli:</w:delText>
        </w:r>
      </w:del>
    </w:p>
    <w:tbl>
      <w:tblPr>
        <w:tblW w:w="850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6"/>
        <w:gridCol w:w="1271"/>
        <w:gridCol w:w="1330"/>
        <w:gridCol w:w="1284"/>
        <w:gridCol w:w="1534"/>
      </w:tblGrid>
      <w:tr w:rsidR="00B265D6" w:rsidRPr="008362B7" w:rsidDel="00317AFE" w14:paraId="1C698B0E" w14:textId="4B46FA58" w:rsidTr="00183DDC">
        <w:trPr>
          <w:trHeight w:val="990"/>
          <w:del w:id="27" w:author="Gosia" w:date="2024-08-13T13:31:00Z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FE66" w14:textId="5D8268E8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28" w:author="Gosia" w:date="2024-08-13T13:31:00Z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del w:id="29" w:author="Gosia" w:date="2024-08-13T13:31:00Z"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Szkolenie ANSYS </w:delText>
              </w:r>
            </w:del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7389" w14:textId="6EFF6226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30" w:author="Gosia" w:date="2024-08-13T13:31:00Z"/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del w:id="31" w:author="Gosia" w:date="2024-08-13T13:31:00Z">
              <w:r w:rsidRPr="008362B7" w:rsidDel="00317AFE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pl-PL"/>
                </w:rPr>
                <w:delText>Liczba godz.</w:delText>
              </w:r>
            </w:del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187F" w14:textId="56652BC9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32" w:author="Gosia" w:date="2024-08-13T13:31:00Z"/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del w:id="33" w:author="Gosia" w:date="2024-08-13T13:31:00Z">
              <w:r w:rsidRPr="008362B7" w:rsidDel="00317AFE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pl-PL"/>
                </w:rPr>
                <w:delText>Liczba uczestników</w:delText>
              </w:r>
            </w:del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B626" w14:textId="024DB216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34" w:author="Gosia" w:date="2024-08-13T13:31:00Z"/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del w:id="35" w:author="Gosia" w:date="2024-08-13T13:31:00Z">
              <w:r w:rsidRPr="008362B7" w:rsidDel="00317AFE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pl-PL"/>
                </w:rPr>
                <w:delText>Maks. liczba osób w 1 grupie</w:delText>
              </w:r>
            </w:del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ACDF" w14:textId="79B5B754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36" w:author="Gosia" w:date="2024-08-13T13:31:00Z"/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del w:id="37" w:author="Gosia" w:date="2024-08-13T13:31:00Z">
              <w:r w:rsidRPr="008362B7" w:rsidDel="00317AFE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pl-PL"/>
                </w:rPr>
                <w:delText>Termin/ terminy realizacji szkolenia</w:delText>
              </w:r>
            </w:del>
          </w:p>
        </w:tc>
      </w:tr>
      <w:tr w:rsidR="00B265D6" w:rsidRPr="008362B7" w:rsidDel="00317AFE" w14:paraId="13E9EE82" w14:textId="79DCF357" w:rsidTr="00183DDC">
        <w:trPr>
          <w:trHeight w:val="795"/>
          <w:del w:id="38" w:author="Gosia" w:date="2024-08-13T13:31:00Z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859BA" w14:textId="7CFED0DD" w:rsidR="00B265D6" w:rsidRPr="008362B7" w:rsidDel="00317AFE" w:rsidRDefault="00B265D6" w:rsidP="00183DDC">
            <w:pPr>
              <w:spacing w:after="0" w:line="300" w:lineRule="auto"/>
              <w:rPr>
                <w:del w:id="39" w:author="Gosia" w:date="2024-08-13T13:31:00Z"/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del w:id="40" w:author="Gosia" w:date="2024-08-13T13:31:00Z">
              <w:r w:rsidRPr="008362B7" w:rsidDel="00317AFE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pl-PL"/>
                </w:rPr>
                <w:delText>Wydział Elektrotechniki i Automatyki PG</w:delText>
              </w:r>
            </w:del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EC8B" w14:textId="387B37D2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41" w:author="Gosia" w:date="2024-08-13T13:31:00Z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del w:id="42" w:author="Gosia" w:date="2024-08-13T13:31:00Z"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10 modułów zdalnych po 3 h/1</w:delText>
              </w:r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 xml:space="preserve">  godzina lekcyjna = 45 minut</w:delText>
              </w:r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 xml:space="preserve"> </w:delText>
              </w:r>
            </w:del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5E45" w14:textId="6A194F4C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43" w:author="Gosia" w:date="2024-08-13T13:31:00Z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del w:id="44" w:author="Gosia" w:date="2024-08-13T13:31:00Z"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10</w:delText>
              </w:r>
            </w:del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66BBC" w14:textId="680418E8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45" w:author="Gosia" w:date="2024-08-13T13:31:00Z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del w:id="46" w:author="Gosia" w:date="2024-08-13T13:31:00Z"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10</w:delText>
              </w:r>
            </w:del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F014" w14:textId="2AC59B20" w:rsidR="00B265D6" w:rsidRPr="008362B7" w:rsidDel="00317AFE" w:rsidRDefault="00D060F9" w:rsidP="00183DDC">
            <w:pPr>
              <w:spacing w:after="0" w:line="300" w:lineRule="auto"/>
              <w:jc w:val="center"/>
              <w:rPr>
                <w:del w:id="47" w:author="Gosia" w:date="2024-08-13T13:31:00Z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del w:id="48" w:author="Gosia" w:date="2024-08-13T13:31:00Z"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Do 12 tygodni od zawarcia umowy</w:delText>
              </w:r>
            </w:del>
          </w:p>
        </w:tc>
      </w:tr>
    </w:tbl>
    <w:p w14:paraId="106FB065" w14:textId="2C703B3B" w:rsidR="00B265D6" w:rsidRPr="008362B7" w:rsidDel="00317AFE" w:rsidRDefault="00B265D6" w:rsidP="00B265D6">
      <w:pPr>
        <w:spacing w:after="120" w:line="300" w:lineRule="auto"/>
        <w:rPr>
          <w:del w:id="49" w:author="Gosia" w:date="2024-08-13T13:31:00Z"/>
          <w:rFonts w:ascii="Arial" w:hAnsi="Arial" w:cs="Arial"/>
          <w:sz w:val="20"/>
          <w:szCs w:val="20"/>
        </w:rPr>
      </w:pPr>
    </w:p>
    <w:p w14:paraId="27CECAE4" w14:textId="689D0C31" w:rsidR="00B265D6" w:rsidRPr="008362B7" w:rsidDel="00317AFE" w:rsidRDefault="00B265D6" w:rsidP="00B265D6">
      <w:pPr>
        <w:spacing w:after="120" w:line="300" w:lineRule="auto"/>
        <w:rPr>
          <w:del w:id="50" w:author="Gosia" w:date="2024-08-13T13:31:00Z"/>
          <w:rFonts w:ascii="Arial" w:hAnsi="Arial" w:cs="Arial"/>
          <w:sz w:val="20"/>
          <w:szCs w:val="20"/>
        </w:rPr>
      </w:pPr>
    </w:p>
    <w:p w14:paraId="434A4925" w14:textId="6BE991C2" w:rsidR="00B265D6" w:rsidRPr="008362B7" w:rsidDel="00317AFE" w:rsidRDefault="00B265D6" w:rsidP="00B265D6">
      <w:pPr>
        <w:spacing w:after="120" w:line="300" w:lineRule="auto"/>
        <w:rPr>
          <w:del w:id="51" w:author="Gosia" w:date="2024-08-13T13:31:00Z"/>
          <w:rFonts w:ascii="Arial" w:hAnsi="Arial" w:cs="Arial"/>
          <w:sz w:val="20"/>
          <w:szCs w:val="20"/>
        </w:rPr>
      </w:pPr>
    </w:p>
    <w:p w14:paraId="13E4F2C0" w14:textId="7A89B722" w:rsidR="00B265D6" w:rsidRPr="008362B7" w:rsidDel="00317AFE" w:rsidRDefault="00B265D6" w:rsidP="00B265D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ind w:left="714" w:hanging="357"/>
        <w:contextualSpacing w:val="0"/>
        <w:rPr>
          <w:del w:id="52" w:author="Gosia" w:date="2024-08-13T13:31:00Z"/>
          <w:rFonts w:ascii="Arial" w:hAnsi="Arial" w:cs="Arial"/>
          <w:sz w:val="20"/>
          <w:szCs w:val="20"/>
        </w:rPr>
      </w:pPr>
      <w:del w:id="53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Forma szkolenia</w:delText>
        </w:r>
      </w:del>
    </w:p>
    <w:p w14:paraId="51416F37" w14:textId="73557CA4" w:rsidR="00B265D6" w:rsidRPr="008362B7" w:rsidDel="00317AFE" w:rsidRDefault="00B265D6" w:rsidP="00B265D6">
      <w:pPr>
        <w:pStyle w:val="Akapitzlist"/>
        <w:widowControl w:val="0"/>
        <w:autoSpaceDE w:val="0"/>
        <w:autoSpaceDN w:val="0"/>
        <w:adjustRightInd w:val="0"/>
        <w:spacing w:after="120" w:line="300" w:lineRule="auto"/>
        <w:ind w:left="714"/>
        <w:contextualSpacing w:val="0"/>
        <w:rPr>
          <w:del w:id="54" w:author="Gosia" w:date="2024-08-13T13:31:00Z"/>
          <w:rFonts w:ascii="Arial" w:eastAsia="Times New Roman" w:hAnsi="Arial" w:cs="Arial"/>
          <w:b/>
          <w:bCs/>
          <w:sz w:val="20"/>
          <w:szCs w:val="20"/>
          <w:lang w:eastAsia="pl-PL"/>
        </w:rPr>
      </w:pPr>
      <w:del w:id="55" w:author="Gosia" w:date="2024-08-13T13:31:00Z">
        <w:r w:rsidRPr="008362B7" w:rsidDel="00317AFE">
          <w:rPr>
            <w:rFonts w:ascii="Arial" w:eastAsia="Times New Roman" w:hAnsi="Arial" w:cs="Arial"/>
            <w:b/>
            <w:bCs/>
            <w:sz w:val="20"/>
            <w:szCs w:val="20"/>
            <w:lang w:eastAsia="pl-PL"/>
          </w:rPr>
          <w:delText xml:space="preserve">Warsztaty/szkolenie dla Wydziału Elektrotechniki i Automatyki Politechniki Gdańskiej – </w:delText>
        </w:r>
        <w:r w:rsidRPr="000D0704" w:rsidDel="00317AFE">
          <w:rPr>
            <w:rFonts w:ascii="Arial" w:eastAsia="Times New Roman" w:hAnsi="Arial" w:cs="Arial"/>
            <w:b/>
            <w:bCs/>
            <w:sz w:val="20"/>
            <w:szCs w:val="20"/>
            <w:u w:val="single"/>
            <w:lang w:eastAsia="pl-PL"/>
          </w:rPr>
          <w:delText>wyłącznie w formie zdalnej</w:delText>
        </w:r>
        <w:r w:rsidRPr="008362B7" w:rsidDel="00317AFE">
          <w:rPr>
            <w:rFonts w:ascii="Arial" w:eastAsia="Times New Roman" w:hAnsi="Arial" w:cs="Arial"/>
            <w:b/>
            <w:bCs/>
            <w:sz w:val="20"/>
            <w:szCs w:val="20"/>
            <w:lang w:eastAsia="pl-PL"/>
          </w:rPr>
          <w:delText xml:space="preserve">. </w:delText>
        </w:r>
      </w:del>
    </w:p>
    <w:p w14:paraId="5654650D" w14:textId="3A4D8D67" w:rsidR="00B265D6" w:rsidRPr="008362B7" w:rsidDel="00317AFE" w:rsidRDefault="00B265D6" w:rsidP="00B265D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contextualSpacing w:val="0"/>
        <w:rPr>
          <w:del w:id="56" w:author="Gosia" w:date="2024-08-13T13:31:00Z"/>
          <w:rFonts w:ascii="Arial" w:eastAsia="Times New Roman" w:hAnsi="Arial" w:cs="Arial"/>
          <w:b/>
          <w:bCs/>
          <w:sz w:val="20"/>
          <w:szCs w:val="20"/>
          <w:lang w:eastAsia="pl-PL"/>
        </w:rPr>
      </w:pPr>
      <w:del w:id="57" w:author="Gosia" w:date="2024-08-13T13:31:00Z">
        <w:r w:rsidRPr="008362B7" w:rsidDel="00317AFE">
          <w:rPr>
            <w:rFonts w:ascii="Arial" w:eastAsia="Times New Roman" w:hAnsi="Arial" w:cs="Arial"/>
            <w:b/>
            <w:bCs/>
            <w:sz w:val="20"/>
            <w:szCs w:val="20"/>
            <w:lang w:eastAsia="pl-PL"/>
          </w:rPr>
          <w:delText xml:space="preserve">Wykonawca nieodpłatnie udostępni niezbędne licencje oprogramowania na czas warsztatów/szkolenia. </w:delText>
        </w:r>
      </w:del>
    </w:p>
    <w:p w14:paraId="12799C2E" w14:textId="4C3688C6" w:rsidR="00B265D6" w:rsidRPr="008362B7" w:rsidDel="00317AFE" w:rsidRDefault="00B265D6" w:rsidP="00B265D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contextualSpacing w:val="0"/>
        <w:rPr>
          <w:del w:id="58" w:author="Gosia" w:date="2024-08-13T13:31:00Z"/>
          <w:rFonts w:ascii="Arial" w:hAnsi="Arial" w:cs="Arial"/>
          <w:b/>
          <w:bCs/>
          <w:color w:val="000000" w:themeColor="text1"/>
          <w:sz w:val="20"/>
          <w:szCs w:val="20"/>
        </w:rPr>
      </w:pPr>
      <w:del w:id="59" w:author="Gosia" w:date="2024-08-13T13:31:00Z">
        <w:r w:rsidRPr="008362B7" w:rsidDel="00317AFE"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delText>1 godzina zajęć  =  45 minut, zgodnie z tabelą w pkt. 4.</w:delText>
        </w:r>
      </w:del>
    </w:p>
    <w:p w14:paraId="5E694216" w14:textId="5917C11D" w:rsidR="00B265D6" w:rsidRPr="008362B7" w:rsidDel="00317AFE" w:rsidRDefault="00B265D6" w:rsidP="00B265D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ind w:left="714" w:hanging="357"/>
        <w:contextualSpacing w:val="0"/>
        <w:rPr>
          <w:del w:id="60" w:author="Gosia" w:date="2024-08-13T13:31:00Z"/>
          <w:rFonts w:ascii="Arial" w:hAnsi="Arial" w:cs="Arial"/>
          <w:bCs/>
          <w:sz w:val="20"/>
          <w:szCs w:val="20"/>
        </w:rPr>
      </w:pPr>
      <w:del w:id="61" w:author="Gosia" w:date="2024-08-13T13:31:00Z">
        <w:r w:rsidRPr="008362B7" w:rsidDel="00317AFE">
          <w:rPr>
            <w:rFonts w:ascii="Arial" w:hAnsi="Arial" w:cs="Arial"/>
            <w:bCs/>
            <w:sz w:val="20"/>
            <w:szCs w:val="20"/>
          </w:rPr>
          <w:delText>Język szkolenia</w:delText>
        </w:r>
        <w:r w:rsidRPr="008362B7" w:rsidDel="00317AFE">
          <w:rPr>
            <w:rFonts w:ascii="Arial" w:hAnsi="Arial" w:cs="Arial"/>
            <w:bCs/>
            <w:iCs/>
            <w:sz w:val="20"/>
            <w:szCs w:val="20"/>
          </w:rPr>
          <w:delText>:</w:delText>
        </w:r>
        <w:r w:rsidRPr="008362B7" w:rsidDel="00317AFE">
          <w:rPr>
            <w:rFonts w:ascii="Arial" w:hAnsi="Arial" w:cs="Arial"/>
            <w:bCs/>
            <w:i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bCs/>
            <w:iCs/>
            <w:sz w:val="20"/>
            <w:szCs w:val="20"/>
          </w:rPr>
          <w:delText>polski</w:delText>
        </w:r>
      </w:del>
    </w:p>
    <w:p w14:paraId="07193ABC" w14:textId="6F5718D2" w:rsidR="00B265D6" w:rsidRPr="008362B7" w:rsidDel="00317AFE" w:rsidRDefault="00B265D6" w:rsidP="00B265D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ind w:left="714" w:hanging="357"/>
        <w:contextualSpacing w:val="0"/>
        <w:rPr>
          <w:del w:id="62" w:author="Gosia" w:date="2024-08-13T13:31:00Z"/>
          <w:rFonts w:ascii="Arial" w:hAnsi="Arial" w:cs="Arial"/>
          <w:bCs/>
          <w:sz w:val="20"/>
          <w:szCs w:val="20"/>
        </w:rPr>
      </w:pPr>
      <w:del w:id="63" w:author="Gosia" w:date="2024-08-13T13:31:00Z">
        <w:r w:rsidRPr="008362B7" w:rsidDel="00317AFE">
          <w:rPr>
            <w:rFonts w:ascii="Arial" w:hAnsi="Arial" w:cs="Arial"/>
            <w:bCs/>
            <w:sz w:val="20"/>
            <w:szCs w:val="20"/>
          </w:rPr>
          <w:delText xml:space="preserve">Język materiałów szkoleniowych: </w:delText>
        </w:r>
        <w:r w:rsidRPr="008362B7" w:rsidDel="00317AFE">
          <w:rPr>
            <w:rFonts w:ascii="Arial" w:hAnsi="Arial" w:cs="Arial"/>
            <w:bCs/>
            <w:iCs/>
            <w:sz w:val="20"/>
            <w:szCs w:val="20"/>
          </w:rPr>
          <w:delText xml:space="preserve">polski </w:delText>
        </w:r>
      </w:del>
    </w:p>
    <w:p w14:paraId="6DEEF19F" w14:textId="7BD1E9D6" w:rsidR="00B265D6" w:rsidRPr="000D0704" w:rsidDel="00317AFE" w:rsidRDefault="00B265D6" w:rsidP="00B265D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ind w:left="714" w:hanging="357"/>
        <w:contextualSpacing w:val="0"/>
        <w:rPr>
          <w:del w:id="64" w:author="Gosia" w:date="2024-08-13T13:31:00Z"/>
          <w:rFonts w:ascii="Arial" w:hAnsi="Arial" w:cs="Arial"/>
          <w:sz w:val="20"/>
          <w:szCs w:val="20"/>
        </w:rPr>
      </w:pPr>
      <w:del w:id="65" w:author="Gosia" w:date="2024-08-13T13:31:00Z">
        <w:r w:rsidRPr="000D0704" w:rsidDel="00317AFE">
          <w:rPr>
            <w:rFonts w:ascii="Arial" w:hAnsi="Arial" w:cs="Arial"/>
            <w:bCs/>
            <w:sz w:val="20"/>
            <w:szCs w:val="20"/>
          </w:rPr>
          <w:delText xml:space="preserve">Uczestnicy szkoleń – </w:delText>
        </w:r>
        <w:r w:rsidRPr="000D0704" w:rsidDel="00317AFE">
          <w:rPr>
            <w:rFonts w:ascii="Arial" w:hAnsi="Arial" w:cs="Arial"/>
            <w:sz w:val="20"/>
            <w:szCs w:val="20"/>
          </w:rPr>
          <w:delText xml:space="preserve">nauczyciele akademiccy/doktoranci z Wydziału Elektrotechniki i Automatyki Politechniki Gdańskiej. </w:delText>
        </w:r>
      </w:del>
    </w:p>
    <w:p w14:paraId="02B84ADD" w14:textId="3333105B" w:rsidR="00B265D6" w:rsidRPr="008362B7" w:rsidDel="00317AFE" w:rsidRDefault="00B265D6" w:rsidP="00B265D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ind w:left="714" w:hanging="357"/>
        <w:contextualSpacing w:val="0"/>
        <w:rPr>
          <w:del w:id="66" w:author="Gosia" w:date="2024-08-13T13:31:00Z"/>
          <w:rFonts w:ascii="Arial" w:hAnsi="Arial" w:cs="Arial"/>
          <w:bCs/>
          <w:sz w:val="20"/>
          <w:szCs w:val="20"/>
        </w:rPr>
      </w:pPr>
      <w:del w:id="67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Lic</w:delText>
        </w:r>
        <w:r w:rsidRPr="008362B7" w:rsidDel="00317AFE">
          <w:rPr>
            <w:rFonts w:ascii="Arial" w:hAnsi="Arial" w:cs="Arial"/>
            <w:bCs/>
            <w:sz w:val="20"/>
            <w:szCs w:val="20"/>
          </w:rPr>
          <w:delText>zba uczestników warsztatów: zgodnie z tabelą w pkt. 4</w:delText>
        </w:r>
      </w:del>
    </w:p>
    <w:p w14:paraId="731CBB8D" w14:textId="341BB366" w:rsidR="00B265D6" w:rsidRPr="008362B7" w:rsidDel="00317AFE" w:rsidRDefault="00B265D6" w:rsidP="00B265D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ind w:left="714" w:hanging="357"/>
        <w:contextualSpacing w:val="0"/>
        <w:rPr>
          <w:del w:id="68" w:author="Gosia" w:date="2024-08-13T13:31:00Z"/>
          <w:rFonts w:ascii="Arial" w:hAnsi="Arial" w:cs="Arial"/>
          <w:sz w:val="20"/>
          <w:szCs w:val="20"/>
        </w:rPr>
      </w:pPr>
      <w:del w:id="69" w:author="Gosia" w:date="2024-08-13T13:31:00Z">
        <w:r w:rsidRPr="008362B7" w:rsidDel="00317AFE">
          <w:rPr>
            <w:rFonts w:ascii="Arial" w:hAnsi="Arial" w:cs="Arial"/>
            <w:bCs/>
            <w:sz w:val="20"/>
            <w:szCs w:val="20"/>
          </w:rPr>
          <w:delText>Termin realizacji szkoleń: zgodnie z tabelą w pkt. 4.</w:delText>
        </w:r>
      </w:del>
    </w:p>
    <w:p w14:paraId="30540411" w14:textId="25BE107F" w:rsidR="00B265D6" w:rsidRPr="008362B7" w:rsidDel="00317AFE" w:rsidRDefault="00B265D6" w:rsidP="00B265D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ind w:hanging="357"/>
        <w:contextualSpacing w:val="0"/>
        <w:rPr>
          <w:del w:id="70" w:author="Gosia" w:date="2024-08-13T13:31:00Z"/>
          <w:rFonts w:ascii="Arial" w:hAnsi="Arial" w:cs="Arial"/>
          <w:sz w:val="20"/>
          <w:szCs w:val="20"/>
        </w:rPr>
      </w:pPr>
      <w:del w:id="71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 xml:space="preserve">Szkolenia mają odbywać się w dni robocze, od poniedziałku do piątku, w godzinach 9:00 – </w:delText>
        </w:r>
      </w:del>
    </w:p>
    <w:p w14:paraId="222CC3B0" w14:textId="078B93B5" w:rsidR="00B265D6" w:rsidRPr="008362B7" w:rsidDel="00317AFE" w:rsidRDefault="00B265D6" w:rsidP="00B265D6">
      <w:pPr>
        <w:pStyle w:val="Akapitzlist"/>
        <w:autoSpaceDE w:val="0"/>
        <w:autoSpaceDN w:val="0"/>
        <w:adjustRightInd w:val="0"/>
        <w:spacing w:after="120" w:line="300" w:lineRule="auto"/>
        <w:contextualSpacing w:val="0"/>
        <w:rPr>
          <w:del w:id="72" w:author="Gosia" w:date="2024-08-13T13:31:00Z"/>
          <w:rFonts w:ascii="Arial" w:hAnsi="Arial" w:cs="Arial"/>
          <w:sz w:val="20"/>
          <w:szCs w:val="20"/>
        </w:rPr>
      </w:pPr>
      <w:del w:id="73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 xml:space="preserve">17:00. </w:delText>
        </w:r>
      </w:del>
    </w:p>
    <w:p w14:paraId="2A5C03AA" w14:textId="53927390" w:rsidR="00B265D6" w:rsidRPr="000D0704" w:rsidDel="00317AFE" w:rsidRDefault="00B265D6" w:rsidP="00B265D6">
      <w:pPr>
        <w:pStyle w:val="Default"/>
        <w:numPr>
          <w:ilvl w:val="0"/>
          <w:numId w:val="30"/>
        </w:numPr>
        <w:spacing w:after="120" w:line="300" w:lineRule="auto"/>
        <w:rPr>
          <w:del w:id="74" w:author="Gosia" w:date="2024-08-13T13:31:00Z"/>
          <w:rFonts w:ascii="Arial" w:hAnsi="Arial" w:cs="Arial"/>
          <w:b/>
          <w:i/>
          <w:sz w:val="20"/>
          <w:szCs w:val="20"/>
        </w:rPr>
      </w:pPr>
      <w:del w:id="75" w:author="Gosia" w:date="2024-08-13T13:31:00Z">
        <w:r w:rsidRPr="000D0704" w:rsidDel="00317AFE">
          <w:rPr>
            <w:rFonts w:ascii="Arial" w:hAnsi="Arial" w:cs="Arial"/>
            <w:b/>
            <w:sz w:val="20"/>
            <w:szCs w:val="20"/>
          </w:rPr>
          <w:delText xml:space="preserve">Miejsce: on-line </w:delText>
        </w:r>
      </w:del>
    </w:p>
    <w:p w14:paraId="27056A99" w14:textId="346850BA" w:rsidR="00B265D6" w:rsidRPr="008362B7" w:rsidDel="00317AFE" w:rsidRDefault="00B265D6" w:rsidP="00B265D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contextualSpacing w:val="0"/>
        <w:rPr>
          <w:del w:id="76" w:author="Gosia" w:date="2024-08-13T13:31:00Z"/>
          <w:rFonts w:ascii="Arial" w:hAnsi="Arial" w:cs="Arial"/>
          <w:sz w:val="20"/>
          <w:szCs w:val="20"/>
        </w:rPr>
      </w:pPr>
      <w:del w:id="77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Wykonawca zrealizuje usługę z uwzględnieniem poniższych wytycznych:</w:delText>
        </w:r>
      </w:del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265D6" w:rsidRPr="008362B7" w:rsidDel="00317AFE" w14:paraId="7DEF3400" w14:textId="5B354B42" w:rsidTr="00183DDC">
        <w:trPr>
          <w:del w:id="78" w:author="Gosia" w:date="2024-08-13T13:31:00Z"/>
        </w:trPr>
        <w:tc>
          <w:tcPr>
            <w:tcW w:w="8702" w:type="dxa"/>
            <w:shd w:val="clear" w:color="auto" w:fill="D9D9D9" w:themeFill="background1" w:themeFillShade="D9"/>
          </w:tcPr>
          <w:p w14:paraId="15D74142" w14:textId="20EDBB40" w:rsidR="00B265D6" w:rsidRPr="008362B7" w:rsidDel="00317AFE" w:rsidRDefault="00B265D6" w:rsidP="00183DDC">
            <w:pPr>
              <w:spacing w:before="60" w:after="60" w:line="300" w:lineRule="auto"/>
              <w:rPr>
                <w:del w:id="79" w:author="Gosia" w:date="2024-08-13T13:31:00Z"/>
                <w:rFonts w:ascii="Arial" w:hAnsi="Arial" w:cs="Arial"/>
                <w:b/>
                <w:sz w:val="20"/>
                <w:szCs w:val="20"/>
              </w:rPr>
            </w:pPr>
            <w:del w:id="80" w:author="Gosia" w:date="2024-08-13T13:31:00Z">
              <w:r w:rsidRPr="008362B7" w:rsidDel="00317AFE">
                <w:rPr>
                  <w:rFonts w:ascii="Arial" w:hAnsi="Arial" w:cs="Arial"/>
                  <w:b/>
                  <w:sz w:val="20"/>
                  <w:szCs w:val="20"/>
                </w:rPr>
                <w:delText>Warsztaty/szkolenie z zakresu zastosowania oprogramowania ANSYS</w:delText>
              </w:r>
            </w:del>
          </w:p>
        </w:tc>
      </w:tr>
      <w:tr w:rsidR="00B265D6" w:rsidRPr="008362B7" w:rsidDel="00317AFE" w14:paraId="6319AF9F" w14:textId="00C9F02D" w:rsidTr="00183DDC">
        <w:trPr>
          <w:del w:id="81" w:author="Gosia" w:date="2024-08-13T13:31:00Z"/>
        </w:trPr>
        <w:tc>
          <w:tcPr>
            <w:tcW w:w="8702" w:type="dxa"/>
          </w:tcPr>
          <w:p w14:paraId="5CAAD896" w14:textId="269507FB" w:rsidR="00B265D6" w:rsidRPr="008362B7" w:rsidDel="00317AFE" w:rsidRDefault="00B265D6" w:rsidP="00183DDC">
            <w:pPr>
              <w:pStyle w:val="NormalnyWeb"/>
              <w:spacing w:before="0" w:beforeAutospacing="0" w:after="0" w:afterAutospacing="0"/>
              <w:rPr>
                <w:del w:id="82" w:author="Gosia" w:date="2024-08-13T13:31:00Z"/>
                <w:rFonts w:ascii="Arial" w:hAnsi="Arial" w:cs="Arial"/>
                <w:b/>
                <w:bCs/>
                <w:sz w:val="20"/>
                <w:szCs w:val="20"/>
              </w:rPr>
            </w:pPr>
            <w:del w:id="83" w:author="Gosia" w:date="2024-08-13T13:31:00Z">
              <w:r w:rsidRPr="008362B7" w:rsidDel="00317AFE">
                <w:rPr>
                  <w:rFonts w:ascii="Arial" w:hAnsi="Arial" w:cs="Arial"/>
                  <w:b/>
                  <w:bCs/>
                  <w:sz w:val="20"/>
                  <w:szCs w:val="20"/>
                </w:rPr>
                <w:delText>Warsztaty/szkolenie będą uwzględniać, m.in:</w:delText>
              </w:r>
            </w:del>
          </w:p>
          <w:p w14:paraId="2143E49C" w14:textId="3E5FFC54" w:rsidR="00B265D6" w:rsidRPr="008362B7" w:rsidDel="00317AFE" w:rsidRDefault="00B265D6" w:rsidP="00B265D6">
            <w:pPr>
              <w:pStyle w:val="NormalnyWeb"/>
              <w:numPr>
                <w:ilvl w:val="1"/>
                <w:numId w:val="30"/>
              </w:numPr>
              <w:spacing w:before="0" w:beforeAutospacing="0" w:after="0" w:afterAutospacing="0"/>
              <w:ind w:left="240" w:hanging="283"/>
              <w:jc w:val="left"/>
              <w:rPr>
                <w:del w:id="84" w:author="Gosia" w:date="2024-08-13T13:31:00Z"/>
                <w:rFonts w:ascii="Arial" w:hAnsi="Arial" w:cs="Arial"/>
                <w:sz w:val="20"/>
                <w:szCs w:val="20"/>
              </w:rPr>
            </w:pPr>
            <w:del w:id="8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Wprowadzenie do preprocesora geometrii ANSYS SpaceClaim:</w:delText>
              </w:r>
            </w:del>
          </w:p>
          <w:p w14:paraId="44A600A6" w14:textId="144721E6" w:rsidR="00B265D6" w:rsidRPr="008362B7" w:rsidDel="00317AFE" w:rsidRDefault="00B265D6" w:rsidP="00B265D6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jc w:val="left"/>
              <w:rPr>
                <w:del w:id="86" w:author="Gosia" w:date="2024-08-13T13:31:00Z"/>
                <w:rFonts w:ascii="Arial" w:hAnsi="Arial" w:cs="Arial"/>
                <w:sz w:val="20"/>
                <w:szCs w:val="20"/>
              </w:rPr>
            </w:pPr>
            <w:del w:id="8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metodyka pracy w SCDM: praca w szkicowniku/modelowanie 3D</w:delText>
              </w:r>
            </w:del>
          </w:p>
          <w:p w14:paraId="2F73C130" w14:textId="07EC2650" w:rsidR="00B265D6" w:rsidRPr="008362B7" w:rsidDel="00317AFE" w:rsidRDefault="00B265D6" w:rsidP="00B265D6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jc w:val="left"/>
              <w:rPr>
                <w:del w:id="88" w:author="Gosia" w:date="2024-08-13T13:31:00Z"/>
                <w:rFonts w:ascii="Arial" w:hAnsi="Arial" w:cs="Arial"/>
                <w:sz w:val="20"/>
                <w:szCs w:val="20"/>
              </w:rPr>
            </w:pPr>
            <w:del w:id="8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podstawowe narzędzia służące do modelowania (Select, Pull, Move, Fill)</w:delText>
              </w:r>
            </w:del>
          </w:p>
          <w:p w14:paraId="06C722F6" w14:textId="09866F8E" w:rsidR="00B265D6" w:rsidRPr="008362B7" w:rsidDel="00317AFE" w:rsidRDefault="00B265D6" w:rsidP="00B265D6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jc w:val="left"/>
              <w:rPr>
                <w:del w:id="90" w:author="Gosia" w:date="2024-08-13T13:31:00Z"/>
                <w:rFonts w:ascii="Arial" w:hAnsi="Arial" w:cs="Arial"/>
                <w:sz w:val="20"/>
                <w:szCs w:val="20"/>
              </w:rPr>
            </w:pPr>
            <w:del w:id="9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narzędzia dedykowane do analiz CFD i MES</w:delText>
              </w:r>
            </w:del>
          </w:p>
          <w:p w14:paraId="2094E6A6" w14:textId="05725FAC" w:rsidR="00B265D6" w:rsidRPr="008362B7" w:rsidDel="00317AFE" w:rsidRDefault="00B265D6" w:rsidP="00B265D6">
            <w:pPr>
              <w:pStyle w:val="NormalnyWeb"/>
              <w:numPr>
                <w:ilvl w:val="0"/>
                <w:numId w:val="36"/>
              </w:numPr>
              <w:spacing w:before="0" w:beforeAutospacing="0" w:after="0" w:afterAutospacing="0"/>
              <w:jc w:val="left"/>
              <w:rPr>
                <w:del w:id="92" w:author="Gosia" w:date="2024-08-13T13:31:00Z"/>
                <w:rFonts w:ascii="Arial" w:hAnsi="Arial" w:cs="Arial"/>
                <w:sz w:val="20"/>
                <w:szCs w:val="20"/>
              </w:rPr>
            </w:pPr>
            <w:del w:id="9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naprawa i upraszczanie geometrii</w:delText>
              </w:r>
            </w:del>
          </w:p>
          <w:p w14:paraId="0B613963" w14:textId="0FCD0F19" w:rsidR="00B265D6" w:rsidRPr="008362B7" w:rsidDel="00317AFE" w:rsidRDefault="00B265D6" w:rsidP="00183DDC">
            <w:pPr>
              <w:pStyle w:val="NormalnyWeb"/>
              <w:spacing w:before="0" w:beforeAutospacing="0" w:after="0" w:afterAutospacing="0"/>
              <w:rPr>
                <w:del w:id="94" w:author="Gosia" w:date="2024-08-13T13:31:00Z"/>
                <w:rFonts w:ascii="Arial" w:hAnsi="Arial" w:cs="Arial"/>
                <w:sz w:val="20"/>
                <w:szCs w:val="20"/>
              </w:rPr>
            </w:pPr>
            <w:del w:id="9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2. Wprowadzenie do generacji siatek w ANSYS Meshing:</w:delText>
              </w:r>
            </w:del>
          </w:p>
          <w:p w14:paraId="2BE33E98" w14:textId="5CA2E190" w:rsidR="00B265D6" w:rsidRPr="008362B7" w:rsidDel="00317AFE" w:rsidRDefault="00B265D6" w:rsidP="00B265D6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jc w:val="left"/>
              <w:rPr>
                <w:del w:id="96" w:author="Gosia" w:date="2024-08-13T13:31:00Z"/>
                <w:rFonts w:ascii="Arial" w:hAnsi="Arial" w:cs="Arial"/>
                <w:sz w:val="20"/>
                <w:szCs w:val="20"/>
              </w:rPr>
            </w:pPr>
            <w:del w:id="9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metodyka generacji siatki na potrzeby analiz numerycznych</w:delText>
              </w:r>
            </w:del>
          </w:p>
          <w:p w14:paraId="47E50677" w14:textId="6FB42D79" w:rsidR="00B265D6" w:rsidRPr="008362B7" w:rsidDel="00317AFE" w:rsidRDefault="00B265D6" w:rsidP="00B265D6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jc w:val="left"/>
              <w:rPr>
                <w:del w:id="98" w:author="Gosia" w:date="2024-08-13T13:31:00Z"/>
                <w:rFonts w:ascii="Arial" w:hAnsi="Arial" w:cs="Arial"/>
                <w:sz w:val="20"/>
                <w:szCs w:val="20"/>
              </w:rPr>
            </w:pPr>
            <w:del w:id="9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algorytmy generacji siatki</w:delText>
              </w:r>
            </w:del>
          </w:p>
          <w:p w14:paraId="3835D461" w14:textId="6E4164D4" w:rsidR="00B265D6" w:rsidRPr="008362B7" w:rsidDel="00317AFE" w:rsidRDefault="00B265D6" w:rsidP="00B265D6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jc w:val="left"/>
              <w:rPr>
                <w:del w:id="100" w:author="Gosia" w:date="2024-08-13T13:31:00Z"/>
                <w:rFonts w:ascii="Arial" w:hAnsi="Arial" w:cs="Arial"/>
                <w:sz w:val="20"/>
                <w:szCs w:val="20"/>
              </w:rPr>
            </w:pPr>
            <w:del w:id="10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lokalna kontrola siatki</w:delText>
              </w:r>
            </w:del>
          </w:p>
          <w:p w14:paraId="04215C37" w14:textId="5DC60C2E" w:rsidR="00B265D6" w:rsidRPr="008362B7" w:rsidDel="00317AFE" w:rsidRDefault="00B265D6" w:rsidP="00B265D6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jc w:val="left"/>
              <w:rPr>
                <w:del w:id="102" w:author="Gosia" w:date="2024-08-13T13:31:00Z"/>
                <w:rFonts w:ascii="Arial" w:hAnsi="Arial" w:cs="Arial"/>
                <w:sz w:val="20"/>
                <w:szCs w:val="20"/>
              </w:rPr>
            </w:pPr>
            <w:del w:id="10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globalna kontrola siatki</w:delText>
              </w:r>
            </w:del>
          </w:p>
          <w:p w14:paraId="0EDB6EB1" w14:textId="11CE2199" w:rsidR="00B265D6" w:rsidRPr="008362B7" w:rsidDel="00317AFE" w:rsidRDefault="00B265D6" w:rsidP="00B265D6">
            <w:pPr>
              <w:pStyle w:val="NormalnyWeb"/>
              <w:numPr>
                <w:ilvl w:val="0"/>
                <w:numId w:val="37"/>
              </w:numPr>
              <w:spacing w:before="0" w:beforeAutospacing="0" w:after="0" w:afterAutospacing="0"/>
              <w:jc w:val="left"/>
              <w:rPr>
                <w:del w:id="104" w:author="Gosia" w:date="2024-08-13T13:31:00Z"/>
                <w:rFonts w:ascii="Arial" w:hAnsi="Arial" w:cs="Arial"/>
                <w:sz w:val="20"/>
                <w:szCs w:val="20"/>
              </w:rPr>
            </w:pPr>
            <w:del w:id="10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kontrola jakości i poprawa siatki</w:delText>
              </w:r>
            </w:del>
          </w:p>
          <w:p w14:paraId="1332456F" w14:textId="2BEB98BD" w:rsidR="00B265D6" w:rsidRPr="008362B7" w:rsidDel="00317AFE" w:rsidRDefault="00B265D6" w:rsidP="00183DDC">
            <w:pPr>
              <w:pStyle w:val="NormalnyWeb"/>
              <w:spacing w:before="0" w:beforeAutospacing="0" w:after="0" w:afterAutospacing="0"/>
              <w:rPr>
                <w:del w:id="106" w:author="Gosia" w:date="2024-08-13T13:31:00Z"/>
                <w:rFonts w:ascii="Arial" w:hAnsi="Arial" w:cs="Arial"/>
                <w:sz w:val="20"/>
                <w:szCs w:val="20"/>
              </w:rPr>
            </w:pPr>
            <w:del w:id="10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3. Wprowadzenie do ANSYS Mechanical:</w:delText>
              </w:r>
            </w:del>
          </w:p>
          <w:p w14:paraId="0A9E7198" w14:textId="084F604F" w:rsidR="00B265D6" w:rsidRPr="008362B7" w:rsidDel="00317AFE" w:rsidRDefault="00B265D6" w:rsidP="00B265D6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jc w:val="left"/>
              <w:rPr>
                <w:del w:id="108" w:author="Gosia" w:date="2024-08-13T13:31:00Z"/>
                <w:rFonts w:ascii="Arial" w:hAnsi="Arial" w:cs="Arial"/>
                <w:sz w:val="20"/>
                <w:szCs w:val="20"/>
              </w:rPr>
            </w:pPr>
            <w:del w:id="10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wprowadzenie do metody elementów skończonych</w:delText>
              </w:r>
            </w:del>
          </w:p>
          <w:p w14:paraId="7B788585" w14:textId="5575CB7F" w:rsidR="00B265D6" w:rsidRPr="008362B7" w:rsidDel="00317AFE" w:rsidRDefault="00B265D6" w:rsidP="00B265D6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jc w:val="left"/>
              <w:rPr>
                <w:del w:id="110" w:author="Gosia" w:date="2024-08-13T13:31:00Z"/>
                <w:rFonts w:ascii="Arial" w:hAnsi="Arial" w:cs="Arial"/>
                <w:sz w:val="20"/>
                <w:szCs w:val="20"/>
              </w:rPr>
            </w:pPr>
            <w:del w:id="11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założenia symulacji statycznej, liniowej</w:delText>
              </w:r>
            </w:del>
          </w:p>
          <w:p w14:paraId="59A72D16" w14:textId="230CA6BF" w:rsidR="00B265D6" w:rsidRPr="008362B7" w:rsidDel="00317AFE" w:rsidRDefault="00B265D6" w:rsidP="00B265D6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jc w:val="left"/>
              <w:rPr>
                <w:del w:id="112" w:author="Gosia" w:date="2024-08-13T13:31:00Z"/>
                <w:rFonts w:ascii="Arial" w:hAnsi="Arial" w:cs="Arial"/>
                <w:sz w:val="20"/>
                <w:szCs w:val="20"/>
              </w:rPr>
            </w:pPr>
            <w:del w:id="11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definicja warunków brzegowych</w:delText>
              </w:r>
            </w:del>
          </w:p>
          <w:p w14:paraId="7D7982E0" w14:textId="3765BE89" w:rsidR="00B265D6" w:rsidRPr="008362B7" w:rsidDel="00317AFE" w:rsidRDefault="00B265D6" w:rsidP="00B265D6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jc w:val="left"/>
              <w:rPr>
                <w:del w:id="114" w:author="Gosia" w:date="2024-08-13T13:31:00Z"/>
                <w:rFonts w:ascii="Arial" w:hAnsi="Arial" w:cs="Arial"/>
                <w:sz w:val="20"/>
                <w:szCs w:val="20"/>
              </w:rPr>
            </w:pPr>
            <w:del w:id="11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ustawienia solvera</w:delText>
              </w:r>
            </w:del>
          </w:p>
          <w:p w14:paraId="399EBC11" w14:textId="554B5CBE" w:rsidR="00B265D6" w:rsidRPr="008362B7" w:rsidDel="00317AFE" w:rsidRDefault="00B265D6" w:rsidP="00B265D6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jc w:val="left"/>
              <w:rPr>
                <w:del w:id="116" w:author="Gosia" w:date="2024-08-13T13:31:00Z"/>
                <w:rFonts w:ascii="Arial" w:hAnsi="Arial" w:cs="Arial"/>
                <w:sz w:val="20"/>
                <w:szCs w:val="20"/>
              </w:rPr>
            </w:pPr>
            <w:del w:id="11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analiza wyników</w:delText>
              </w:r>
            </w:del>
          </w:p>
          <w:p w14:paraId="19A1B936" w14:textId="4731D019" w:rsidR="00B265D6" w:rsidRPr="008362B7" w:rsidDel="00317AFE" w:rsidRDefault="00B265D6" w:rsidP="00B265D6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jc w:val="left"/>
              <w:rPr>
                <w:del w:id="118" w:author="Gosia" w:date="2024-08-13T13:31:00Z"/>
                <w:rFonts w:ascii="Arial" w:hAnsi="Arial" w:cs="Arial"/>
                <w:sz w:val="20"/>
                <w:szCs w:val="20"/>
              </w:rPr>
            </w:pPr>
            <w:del w:id="11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przyczyny nieliniowości</w:delText>
              </w:r>
            </w:del>
          </w:p>
          <w:p w14:paraId="6C4B08B5" w14:textId="5D091836" w:rsidR="00B265D6" w:rsidRPr="008362B7" w:rsidDel="00317AFE" w:rsidRDefault="00B265D6" w:rsidP="00B265D6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jc w:val="left"/>
              <w:rPr>
                <w:del w:id="120" w:author="Gosia" w:date="2024-08-13T13:31:00Z"/>
                <w:rFonts w:ascii="Arial" w:hAnsi="Arial" w:cs="Arial"/>
                <w:sz w:val="20"/>
                <w:szCs w:val="20"/>
              </w:rPr>
            </w:pPr>
            <w:del w:id="12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specyfika przygotowania modelu nieliniowego</w:delText>
              </w:r>
            </w:del>
          </w:p>
          <w:p w14:paraId="1599FB85" w14:textId="40F2B43F" w:rsidR="00B265D6" w:rsidRPr="008362B7" w:rsidDel="00317AFE" w:rsidRDefault="00B265D6" w:rsidP="00B265D6">
            <w:pPr>
              <w:pStyle w:val="NormalnyWeb"/>
              <w:numPr>
                <w:ilvl w:val="0"/>
                <w:numId w:val="38"/>
              </w:numPr>
              <w:spacing w:after="0"/>
              <w:jc w:val="left"/>
              <w:rPr>
                <w:del w:id="122" w:author="Gosia" w:date="2024-08-13T13:31:00Z"/>
                <w:rFonts w:ascii="Arial" w:hAnsi="Arial" w:cs="Arial"/>
                <w:sz w:val="20"/>
                <w:szCs w:val="20"/>
              </w:rPr>
            </w:pPr>
            <w:del w:id="12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kontakty nieliniowe</w:delText>
              </w:r>
            </w:del>
          </w:p>
          <w:p w14:paraId="4F52E938" w14:textId="39F9AC8E" w:rsidR="00B265D6" w:rsidRPr="008362B7" w:rsidDel="00317AFE" w:rsidRDefault="00B265D6" w:rsidP="00B265D6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jc w:val="left"/>
              <w:rPr>
                <w:del w:id="124" w:author="Gosia" w:date="2024-08-13T13:31:00Z"/>
                <w:rFonts w:ascii="Arial" w:hAnsi="Arial" w:cs="Arial"/>
                <w:sz w:val="20"/>
                <w:szCs w:val="20"/>
              </w:rPr>
            </w:pPr>
            <w:del w:id="12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nieliniowy model materiałowy</w:delText>
              </w:r>
            </w:del>
          </w:p>
          <w:p w14:paraId="3AC9E342" w14:textId="31AA1016" w:rsidR="00B265D6" w:rsidRPr="008362B7" w:rsidDel="00317AFE" w:rsidRDefault="00B265D6" w:rsidP="00183DDC">
            <w:pPr>
              <w:pStyle w:val="NormalnyWeb"/>
              <w:spacing w:before="0" w:beforeAutospacing="0" w:after="0" w:afterAutospacing="0"/>
              <w:rPr>
                <w:del w:id="126" w:author="Gosia" w:date="2024-08-13T13:31:00Z"/>
                <w:rFonts w:ascii="Arial" w:hAnsi="Arial" w:cs="Arial"/>
                <w:sz w:val="20"/>
                <w:szCs w:val="20"/>
              </w:rPr>
            </w:pPr>
            <w:del w:id="12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4. Wprowadzenie do analiz przepływowych Fluent meshing oraz Fluent solver:</w:delText>
              </w:r>
            </w:del>
          </w:p>
          <w:p w14:paraId="6E20339D" w14:textId="6437DF5A" w:rsidR="00B265D6" w:rsidRPr="008362B7" w:rsidDel="00317AFE" w:rsidRDefault="00B265D6" w:rsidP="00B265D6">
            <w:pPr>
              <w:pStyle w:val="NormalnyWeb"/>
              <w:numPr>
                <w:ilvl w:val="0"/>
                <w:numId w:val="39"/>
              </w:numPr>
              <w:spacing w:before="0" w:beforeAutospacing="0" w:after="0" w:afterAutospacing="0"/>
              <w:jc w:val="left"/>
              <w:rPr>
                <w:del w:id="128" w:author="Gosia" w:date="2024-08-13T13:31:00Z"/>
                <w:rFonts w:ascii="Arial" w:hAnsi="Arial" w:cs="Arial"/>
                <w:sz w:val="20"/>
                <w:szCs w:val="20"/>
              </w:rPr>
            </w:pPr>
            <w:del w:id="12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zapoznanie z możliwościami programu i graficznym interfejsem</w:delText>
              </w:r>
            </w:del>
          </w:p>
          <w:p w14:paraId="646909AA" w14:textId="4E8064D9" w:rsidR="00B265D6" w:rsidRPr="008362B7" w:rsidDel="00317AFE" w:rsidRDefault="00B265D6" w:rsidP="00B265D6">
            <w:pPr>
              <w:pStyle w:val="NormalnyWeb"/>
              <w:numPr>
                <w:ilvl w:val="0"/>
                <w:numId w:val="39"/>
              </w:numPr>
              <w:spacing w:before="0" w:beforeAutospacing="0" w:after="0" w:afterAutospacing="0"/>
              <w:jc w:val="left"/>
              <w:rPr>
                <w:del w:id="130" w:author="Gosia" w:date="2024-08-13T13:31:00Z"/>
                <w:rFonts w:ascii="Arial" w:hAnsi="Arial" w:cs="Arial"/>
                <w:sz w:val="20"/>
                <w:szCs w:val="20"/>
              </w:rPr>
            </w:pPr>
            <w:del w:id="13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tworzenie i kontrola pola zagęszczeń</w:delText>
              </w:r>
            </w:del>
          </w:p>
          <w:p w14:paraId="2CA4B3DF" w14:textId="2EA9BAEA" w:rsidR="00B265D6" w:rsidRPr="008362B7" w:rsidDel="00317AFE" w:rsidRDefault="00B265D6" w:rsidP="00B265D6">
            <w:pPr>
              <w:pStyle w:val="NormalnyWeb"/>
              <w:numPr>
                <w:ilvl w:val="0"/>
                <w:numId w:val="39"/>
              </w:numPr>
              <w:spacing w:before="0" w:beforeAutospacing="0" w:after="0" w:afterAutospacing="0"/>
              <w:jc w:val="left"/>
              <w:rPr>
                <w:del w:id="132" w:author="Gosia" w:date="2024-08-13T13:31:00Z"/>
                <w:rFonts w:ascii="Arial" w:hAnsi="Arial" w:cs="Arial"/>
                <w:sz w:val="20"/>
                <w:szCs w:val="20"/>
              </w:rPr>
            </w:pPr>
            <w:del w:id="13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dobre praktyki w szablonie WT</w:delText>
              </w:r>
            </w:del>
          </w:p>
          <w:p w14:paraId="4595482E" w14:textId="407473EE" w:rsidR="00B265D6" w:rsidRPr="008362B7" w:rsidDel="00317AFE" w:rsidRDefault="00B265D6" w:rsidP="00B265D6">
            <w:pPr>
              <w:pStyle w:val="NormalnyWeb"/>
              <w:numPr>
                <w:ilvl w:val="0"/>
                <w:numId w:val="39"/>
              </w:numPr>
              <w:spacing w:before="0" w:beforeAutospacing="0" w:after="0" w:afterAutospacing="0"/>
              <w:jc w:val="left"/>
              <w:rPr>
                <w:del w:id="134" w:author="Gosia" w:date="2024-08-13T13:31:00Z"/>
                <w:rFonts w:ascii="Arial" w:hAnsi="Arial" w:cs="Arial"/>
                <w:sz w:val="20"/>
                <w:szCs w:val="20"/>
              </w:rPr>
            </w:pPr>
            <w:del w:id="13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generacja warstwy przyściennej i siatki objętościowej</w:delText>
              </w:r>
            </w:del>
          </w:p>
          <w:p w14:paraId="0AFEE235" w14:textId="4E9051E5" w:rsidR="00B265D6" w:rsidRPr="008362B7" w:rsidDel="00317AFE" w:rsidRDefault="00B265D6" w:rsidP="00B265D6">
            <w:pPr>
              <w:pStyle w:val="NormalnyWeb"/>
              <w:numPr>
                <w:ilvl w:val="0"/>
                <w:numId w:val="39"/>
              </w:numPr>
              <w:spacing w:before="0" w:beforeAutospacing="0" w:after="0" w:afterAutospacing="0"/>
              <w:jc w:val="left"/>
              <w:rPr>
                <w:del w:id="136" w:author="Gosia" w:date="2024-08-13T13:31:00Z"/>
                <w:rFonts w:ascii="Arial" w:hAnsi="Arial" w:cs="Arial"/>
                <w:sz w:val="20"/>
                <w:szCs w:val="20"/>
              </w:rPr>
            </w:pPr>
            <w:del w:id="13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skryptowanie</w:delText>
              </w:r>
            </w:del>
          </w:p>
          <w:p w14:paraId="6F38C865" w14:textId="245EEBB6" w:rsidR="00B265D6" w:rsidRPr="008362B7" w:rsidDel="00317AFE" w:rsidRDefault="00B265D6" w:rsidP="00B265D6">
            <w:pPr>
              <w:pStyle w:val="NormalnyWeb"/>
              <w:numPr>
                <w:ilvl w:val="0"/>
                <w:numId w:val="39"/>
              </w:numPr>
              <w:spacing w:before="0" w:beforeAutospacing="0" w:after="0" w:afterAutospacing="0"/>
              <w:jc w:val="left"/>
              <w:rPr>
                <w:del w:id="138" w:author="Gosia" w:date="2024-08-13T13:31:00Z"/>
                <w:rFonts w:ascii="Arial" w:hAnsi="Arial" w:cs="Arial"/>
                <w:sz w:val="20"/>
                <w:szCs w:val="20"/>
              </w:rPr>
            </w:pPr>
            <w:del w:id="13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automatyzacja procesu generacji siatki</w:delText>
              </w:r>
            </w:del>
          </w:p>
          <w:p w14:paraId="706CACEB" w14:textId="68856DF2" w:rsidR="00B265D6" w:rsidRPr="008362B7" w:rsidDel="00317AFE" w:rsidRDefault="00B265D6" w:rsidP="00B265D6">
            <w:pPr>
              <w:pStyle w:val="NormalnyWeb"/>
              <w:numPr>
                <w:ilvl w:val="0"/>
                <w:numId w:val="39"/>
              </w:numPr>
              <w:spacing w:before="0" w:beforeAutospacing="0" w:after="0" w:afterAutospacing="0"/>
              <w:jc w:val="left"/>
              <w:rPr>
                <w:del w:id="140" w:author="Gosia" w:date="2024-08-13T13:31:00Z"/>
                <w:rFonts w:ascii="Arial" w:hAnsi="Arial" w:cs="Arial"/>
                <w:sz w:val="20"/>
                <w:szCs w:val="20"/>
              </w:rPr>
            </w:pPr>
            <w:del w:id="14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wprowadzenie do analiz przepływowych – jak rozplanować pracę</w:delText>
              </w:r>
            </w:del>
          </w:p>
          <w:p w14:paraId="1432B8AC" w14:textId="61D7CC08" w:rsidR="00B265D6" w:rsidRPr="008362B7" w:rsidDel="00317AFE" w:rsidRDefault="00B265D6" w:rsidP="00B265D6">
            <w:pPr>
              <w:pStyle w:val="NormalnyWeb"/>
              <w:numPr>
                <w:ilvl w:val="0"/>
                <w:numId w:val="39"/>
              </w:numPr>
              <w:spacing w:before="0" w:beforeAutospacing="0" w:after="0" w:afterAutospacing="0"/>
              <w:jc w:val="left"/>
              <w:rPr>
                <w:del w:id="142" w:author="Gosia" w:date="2024-08-13T13:31:00Z"/>
                <w:rFonts w:ascii="Arial" w:hAnsi="Arial" w:cs="Arial"/>
                <w:sz w:val="20"/>
                <w:szCs w:val="20"/>
              </w:rPr>
            </w:pPr>
            <w:del w:id="14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definicja warunków brzegowych – kluczowy etap w kontekście wiarygodności</w:delText>
              </w:r>
            </w:del>
          </w:p>
          <w:p w14:paraId="78E3575A" w14:textId="2EBB370F" w:rsidR="00B265D6" w:rsidRPr="008362B7" w:rsidDel="00317AFE" w:rsidRDefault="00B265D6" w:rsidP="00183DDC">
            <w:pPr>
              <w:pStyle w:val="NormalnyWeb"/>
              <w:spacing w:before="0" w:beforeAutospacing="0" w:after="0" w:afterAutospacing="0"/>
              <w:ind w:left="720"/>
              <w:rPr>
                <w:del w:id="144" w:author="Gosia" w:date="2024-08-13T13:31:00Z"/>
                <w:rFonts w:ascii="Arial" w:hAnsi="Arial" w:cs="Arial"/>
                <w:sz w:val="20"/>
                <w:szCs w:val="20"/>
              </w:rPr>
            </w:pPr>
            <w:del w:id="14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symulacji</w:delText>
              </w:r>
            </w:del>
          </w:p>
          <w:p w14:paraId="449B12BA" w14:textId="5F3C005B" w:rsidR="00B265D6" w:rsidRPr="008362B7" w:rsidDel="00317AFE" w:rsidRDefault="00B265D6" w:rsidP="00B265D6">
            <w:pPr>
              <w:pStyle w:val="NormalnyWeb"/>
              <w:numPr>
                <w:ilvl w:val="0"/>
                <w:numId w:val="40"/>
              </w:numPr>
              <w:spacing w:before="0" w:beforeAutospacing="0" w:after="0" w:afterAutospacing="0"/>
              <w:jc w:val="left"/>
              <w:rPr>
                <w:del w:id="146" w:author="Gosia" w:date="2024-08-13T13:31:00Z"/>
                <w:rFonts w:ascii="Arial" w:hAnsi="Arial" w:cs="Arial"/>
                <w:sz w:val="20"/>
                <w:szCs w:val="20"/>
              </w:rPr>
            </w:pPr>
            <w:del w:id="14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wybór modeli fizycznych – pułapka złożoności</w:delText>
              </w:r>
            </w:del>
          </w:p>
          <w:p w14:paraId="0C2A4D4E" w14:textId="1BE68EF5" w:rsidR="00B265D6" w:rsidRPr="008362B7" w:rsidDel="00317AFE" w:rsidRDefault="00B265D6" w:rsidP="00B265D6">
            <w:pPr>
              <w:pStyle w:val="NormalnyWeb"/>
              <w:numPr>
                <w:ilvl w:val="0"/>
                <w:numId w:val="40"/>
              </w:numPr>
              <w:spacing w:before="0" w:beforeAutospacing="0" w:after="0" w:afterAutospacing="0"/>
              <w:jc w:val="left"/>
              <w:rPr>
                <w:del w:id="148" w:author="Gosia" w:date="2024-08-13T13:31:00Z"/>
                <w:rFonts w:ascii="Arial" w:hAnsi="Arial" w:cs="Arial"/>
                <w:sz w:val="20"/>
                <w:szCs w:val="20"/>
              </w:rPr>
            </w:pPr>
            <w:del w:id="14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 xml:space="preserve">ustawienia solwera </w:delText>
              </w:r>
            </w:del>
          </w:p>
          <w:p w14:paraId="4DE453BF" w14:textId="7707160E" w:rsidR="00B265D6" w:rsidRPr="008362B7" w:rsidDel="00317AFE" w:rsidRDefault="00B265D6" w:rsidP="00B265D6">
            <w:pPr>
              <w:pStyle w:val="NormalnyWeb"/>
              <w:numPr>
                <w:ilvl w:val="0"/>
                <w:numId w:val="40"/>
              </w:numPr>
              <w:spacing w:before="0" w:beforeAutospacing="0" w:after="0" w:afterAutospacing="0"/>
              <w:jc w:val="left"/>
              <w:rPr>
                <w:del w:id="150" w:author="Gosia" w:date="2024-08-13T13:31:00Z"/>
                <w:rFonts w:ascii="Arial" w:hAnsi="Arial" w:cs="Arial"/>
                <w:sz w:val="20"/>
                <w:szCs w:val="20"/>
              </w:rPr>
            </w:pPr>
            <w:del w:id="15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modelowanie turbulencji</w:delText>
              </w:r>
            </w:del>
          </w:p>
          <w:p w14:paraId="4B6D98E2" w14:textId="47AADD1C" w:rsidR="00B265D6" w:rsidRPr="008362B7" w:rsidDel="00317AFE" w:rsidRDefault="00B265D6" w:rsidP="00B265D6">
            <w:pPr>
              <w:pStyle w:val="NormalnyWeb"/>
              <w:numPr>
                <w:ilvl w:val="0"/>
                <w:numId w:val="40"/>
              </w:numPr>
              <w:spacing w:before="0" w:beforeAutospacing="0" w:after="0" w:afterAutospacing="0"/>
              <w:jc w:val="left"/>
              <w:rPr>
                <w:del w:id="152" w:author="Gosia" w:date="2024-08-13T13:31:00Z"/>
                <w:rFonts w:ascii="Arial" w:hAnsi="Arial" w:cs="Arial"/>
                <w:sz w:val="20"/>
                <w:szCs w:val="20"/>
              </w:rPr>
            </w:pPr>
            <w:del w:id="15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 xml:space="preserve">analiza uzyskanych wyników </w:delText>
              </w:r>
            </w:del>
          </w:p>
          <w:p w14:paraId="468EEF6A" w14:textId="00F15025" w:rsidR="00B265D6" w:rsidRPr="008362B7" w:rsidDel="00317AFE" w:rsidRDefault="00B265D6" w:rsidP="00183DDC">
            <w:pPr>
              <w:pStyle w:val="NormalnyWeb"/>
              <w:spacing w:before="0" w:beforeAutospacing="0" w:after="0" w:afterAutospacing="0"/>
              <w:rPr>
                <w:del w:id="154" w:author="Gosia" w:date="2024-08-13T13:31:00Z"/>
                <w:rFonts w:ascii="Arial" w:hAnsi="Arial" w:cs="Arial"/>
                <w:sz w:val="20"/>
                <w:szCs w:val="20"/>
              </w:rPr>
            </w:pPr>
            <w:del w:id="15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5. Wprowadzenie do oprogramowania ANSYS Maxwell:</w:delText>
              </w:r>
            </w:del>
          </w:p>
          <w:p w14:paraId="7483A320" w14:textId="449C4E2B" w:rsidR="00B265D6" w:rsidRPr="008362B7" w:rsidDel="00317AFE" w:rsidRDefault="00B265D6" w:rsidP="00B265D6">
            <w:pPr>
              <w:pStyle w:val="NormalnyWeb"/>
              <w:numPr>
                <w:ilvl w:val="0"/>
                <w:numId w:val="41"/>
              </w:numPr>
              <w:spacing w:before="0" w:beforeAutospacing="0" w:after="0" w:afterAutospacing="0"/>
              <w:jc w:val="left"/>
              <w:rPr>
                <w:del w:id="156" w:author="Gosia" w:date="2024-08-13T13:31:00Z"/>
                <w:rFonts w:ascii="Arial" w:hAnsi="Arial" w:cs="Arial"/>
                <w:sz w:val="20"/>
                <w:szCs w:val="20"/>
              </w:rPr>
            </w:pPr>
            <w:del w:id="15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przygotowanie modelu geometrycznego</w:delText>
              </w:r>
            </w:del>
          </w:p>
          <w:p w14:paraId="7915F8DC" w14:textId="3B6FA057" w:rsidR="00B265D6" w:rsidRPr="008362B7" w:rsidDel="00317AFE" w:rsidRDefault="00B265D6" w:rsidP="00B265D6">
            <w:pPr>
              <w:pStyle w:val="NormalnyWeb"/>
              <w:numPr>
                <w:ilvl w:val="0"/>
                <w:numId w:val="41"/>
              </w:numPr>
              <w:spacing w:before="0" w:beforeAutospacing="0" w:after="0" w:afterAutospacing="0"/>
              <w:jc w:val="left"/>
              <w:rPr>
                <w:del w:id="158" w:author="Gosia" w:date="2024-08-13T13:31:00Z"/>
                <w:rFonts w:ascii="Arial" w:hAnsi="Arial" w:cs="Arial"/>
                <w:sz w:val="20"/>
                <w:szCs w:val="20"/>
              </w:rPr>
            </w:pPr>
            <w:del w:id="15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definicja warunków brzegowych i wymuszeń</w:delText>
              </w:r>
            </w:del>
          </w:p>
          <w:p w14:paraId="5AF90209" w14:textId="4466EAF1" w:rsidR="00B265D6" w:rsidRPr="008362B7" w:rsidDel="00317AFE" w:rsidRDefault="00B265D6" w:rsidP="00B265D6">
            <w:pPr>
              <w:pStyle w:val="NormalnyWeb"/>
              <w:numPr>
                <w:ilvl w:val="0"/>
                <w:numId w:val="41"/>
              </w:numPr>
              <w:spacing w:before="0" w:beforeAutospacing="0" w:after="0" w:afterAutospacing="0"/>
              <w:jc w:val="left"/>
              <w:rPr>
                <w:del w:id="160" w:author="Gosia" w:date="2024-08-13T13:31:00Z"/>
                <w:rFonts w:ascii="Arial" w:hAnsi="Arial" w:cs="Arial"/>
                <w:sz w:val="20"/>
                <w:szCs w:val="20"/>
              </w:rPr>
            </w:pPr>
            <w:del w:id="16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analiza przy wymuszeniu stałym i sinusoidalnie zmiennym</w:delText>
              </w:r>
            </w:del>
          </w:p>
          <w:p w14:paraId="1DD005B0" w14:textId="3B500860" w:rsidR="00B265D6" w:rsidRPr="008362B7" w:rsidDel="00317AFE" w:rsidRDefault="00B265D6" w:rsidP="00B265D6">
            <w:pPr>
              <w:pStyle w:val="NormalnyWeb"/>
              <w:numPr>
                <w:ilvl w:val="0"/>
                <w:numId w:val="41"/>
              </w:numPr>
              <w:spacing w:before="0" w:beforeAutospacing="0" w:after="0" w:afterAutospacing="0"/>
              <w:jc w:val="left"/>
              <w:rPr>
                <w:del w:id="162" w:author="Gosia" w:date="2024-08-13T13:31:00Z"/>
                <w:rFonts w:ascii="Arial" w:hAnsi="Arial" w:cs="Arial"/>
                <w:sz w:val="20"/>
                <w:szCs w:val="20"/>
              </w:rPr>
            </w:pPr>
            <w:del w:id="16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analiza parametryczna</w:delText>
              </w:r>
            </w:del>
          </w:p>
          <w:p w14:paraId="5076F26D" w14:textId="085E2923" w:rsidR="00B265D6" w:rsidRPr="008362B7" w:rsidDel="00317AFE" w:rsidRDefault="00B265D6" w:rsidP="00B265D6">
            <w:pPr>
              <w:pStyle w:val="NormalnyWeb"/>
              <w:numPr>
                <w:ilvl w:val="0"/>
                <w:numId w:val="41"/>
              </w:numPr>
              <w:spacing w:before="0" w:beforeAutospacing="0" w:after="0" w:afterAutospacing="0"/>
              <w:jc w:val="left"/>
              <w:rPr>
                <w:del w:id="164" w:author="Gosia" w:date="2024-08-13T13:31:00Z"/>
                <w:rFonts w:ascii="Arial" w:hAnsi="Arial" w:cs="Arial"/>
                <w:sz w:val="20"/>
                <w:szCs w:val="20"/>
              </w:rPr>
            </w:pPr>
            <w:del w:id="16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opracowanie wyników</w:delText>
              </w:r>
            </w:del>
          </w:p>
          <w:p w14:paraId="7E3F0FFE" w14:textId="4A9DE31B" w:rsidR="00B265D6" w:rsidRPr="008362B7" w:rsidDel="00317AFE" w:rsidRDefault="00B265D6" w:rsidP="00183DDC">
            <w:pPr>
              <w:pStyle w:val="NormalnyWeb"/>
              <w:spacing w:before="0" w:beforeAutospacing="0" w:after="0" w:afterAutospacing="0"/>
              <w:rPr>
                <w:del w:id="166" w:author="Gosia" w:date="2024-08-13T13:31:00Z"/>
                <w:rFonts w:ascii="Arial" w:hAnsi="Arial" w:cs="Arial"/>
                <w:sz w:val="20"/>
                <w:szCs w:val="20"/>
              </w:rPr>
            </w:pPr>
            <w:del w:id="16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 xml:space="preserve">6. Wprowadzenie do oprogramowania ANSYS SIWave: </w:delText>
              </w:r>
            </w:del>
          </w:p>
          <w:p w14:paraId="54557FA7" w14:textId="261E6724" w:rsidR="00B265D6" w:rsidRPr="008362B7" w:rsidDel="00317AFE" w:rsidRDefault="00B265D6" w:rsidP="00B265D6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/>
              <w:jc w:val="left"/>
              <w:rPr>
                <w:del w:id="168" w:author="Gosia" w:date="2024-08-13T13:31:00Z"/>
                <w:rFonts w:ascii="Arial" w:hAnsi="Arial" w:cs="Arial"/>
                <w:sz w:val="20"/>
                <w:szCs w:val="20"/>
              </w:rPr>
            </w:pPr>
            <w:del w:id="16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omówienie dostępnych solverów</w:delText>
              </w:r>
            </w:del>
          </w:p>
          <w:p w14:paraId="6F0F1796" w14:textId="77678BDE" w:rsidR="00B265D6" w:rsidRPr="008362B7" w:rsidDel="00317AFE" w:rsidRDefault="00B265D6" w:rsidP="00B265D6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/>
              <w:jc w:val="left"/>
              <w:rPr>
                <w:del w:id="170" w:author="Gosia" w:date="2024-08-13T13:31:00Z"/>
                <w:rFonts w:ascii="Arial" w:hAnsi="Arial" w:cs="Arial"/>
                <w:sz w:val="20"/>
                <w:szCs w:val="20"/>
              </w:rPr>
            </w:pPr>
            <w:del w:id="17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import pliku ECAD</w:delText>
              </w:r>
            </w:del>
          </w:p>
          <w:p w14:paraId="3108C13E" w14:textId="5A6DC1E7" w:rsidR="00B265D6" w:rsidRPr="008362B7" w:rsidDel="00317AFE" w:rsidRDefault="00B265D6" w:rsidP="00B265D6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/>
              <w:jc w:val="left"/>
              <w:rPr>
                <w:del w:id="172" w:author="Gosia" w:date="2024-08-13T13:31:00Z"/>
                <w:rFonts w:ascii="Arial" w:hAnsi="Arial" w:cs="Arial"/>
                <w:sz w:val="20"/>
                <w:szCs w:val="20"/>
              </w:rPr>
            </w:pPr>
            <w:del w:id="17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konfiguracja podstawowych parametrów obwodu drukowanego</w:delText>
              </w:r>
            </w:del>
          </w:p>
          <w:p w14:paraId="37EA22CB" w14:textId="3FB4974E" w:rsidR="00B265D6" w:rsidRPr="008362B7" w:rsidDel="00317AFE" w:rsidRDefault="00B265D6" w:rsidP="00B265D6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/>
              <w:jc w:val="left"/>
              <w:rPr>
                <w:del w:id="174" w:author="Gosia" w:date="2024-08-13T13:31:00Z"/>
                <w:rFonts w:ascii="Arial" w:hAnsi="Arial" w:cs="Arial"/>
                <w:sz w:val="20"/>
                <w:szCs w:val="20"/>
              </w:rPr>
            </w:pPr>
            <w:del w:id="17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definiowanie wymuszeń i odbiorników</w:delText>
              </w:r>
            </w:del>
          </w:p>
          <w:p w14:paraId="2C459339" w14:textId="0E1D63C1" w:rsidR="00B265D6" w:rsidRPr="008362B7" w:rsidDel="00317AFE" w:rsidRDefault="00B265D6" w:rsidP="00B265D6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/>
              <w:jc w:val="left"/>
              <w:rPr>
                <w:del w:id="176" w:author="Gosia" w:date="2024-08-13T13:31:00Z"/>
                <w:rFonts w:ascii="Arial" w:hAnsi="Arial" w:cs="Arial"/>
                <w:sz w:val="20"/>
                <w:szCs w:val="20"/>
              </w:rPr>
            </w:pPr>
            <w:del w:id="17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analiza stałoprądowa i termiczna</w:delText>
              </w:r>
            </w:del>
          </w:p>
          <w:p w14:paraId="042DC482" w14:textId="1888A37B" w:rsidR="00B265D6" w:rsidRPr="008362B7" w:rsidDel="00317AFE" w:rsidRDefault="00B265D6" w:rsidP="00183DDC">
            <w:pPr>
              <w:pStyle w:val="NormalnyWeb"/>
              <w:spacing w:before="0" w:beforeAutospacing="0" w:after="0" w:afterAutospacing="0"/>
              <w:rPr>
                <w:del w:id="178" w:author="Gosia" w:date="2024-08-13T13:31:00Z"/>
                <w:rFonts w:ascii="Arial" w:hAnsi="Arial" w:cs="Arial"/>
                <w:sz w:val="20"/>
                <w:szCs w:val="20"/>
              </w:rPr>
            </w:pPr>
            <w:del w:id="17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 xml:space="preserve">7. Wprowadzenie do oprogramowania ANSYS HFSS: </w:delText>
              </w:r>
            </w:del>
          </w:p>
          <w:p w14:paraId="6AD857B0" w14:textId="553869A0" w:rsidR="00B265D6" w:rsidRPr="008362B7" w:rsidDel="00317AFE" w:rsidRDefault="00B265D6" w:rsidP="00B265D6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jc w:val="left"/>
              <w:rPr>
                <w:del w:id="180" w:author="Gosia" w:date="2024-08-13T13:31:00Z"/>
                <w:rFonts w:ascii="Arial" w:hAnsi="Arial" w:cs="Arial"/>
                <w:sz w:val="20"/>
                <w:szCs w:val="20"/>
              </w:rPr>
            </w:pPr>
            <w:del w:id="18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omówienie dostępnych solverów, warunków brzegowych i wymuszeń</w:delText>
              </w:r>
            </w:del>
          </w:p>
          <w:p w14:paraId="08A8D814" w14:textId="7039076C" w:rsidR="00B265D6" w:rsidRPr="008362B7" w:rsidDel="00317AFE" w:rsidRDefault="00B265D6" w:rsidP="00B265D6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jc w:val="left"/>
              <w:rPr>
                <w:del w:id="182" w:author="Gosia" w:date="2024-08-13T13:31:00Z"/>
                <w:rFonts w:ascii="Arial" w:hAnsi="Arial" w:cs="Arial"/>
                <w:sz w:val="20"/>
                <w:szCs w:val="20"/>
              </w:rPr>
            </w:pPr>
            <w:del w:id="18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przygotowanie modelu geometrycznego</w:delText>
              </w:r>
            </w:del>
          </w:p>
          <w:p w14:paraId="50762259" w14:textId="56DEB471" w:rsidR="00B265D6" w:rsidRPr="008362B7" w:rsidDel="00317AFE" w:rsidRDefault="00B265D6" w:rsidP="00B265D6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jc w:val="left"/>
              <w:rPr>
                <w:del w:id="184" w:author="Gosia" w:date="2024-08-13T13:31:00Z"/>
                <w:rFonts w:ascii="Arial" w:hAnsi="Arial" w:cs="Arial"/>
                <w:sz w:val="20"/>
                <w:szCs w:val="20"/>
              </w:rPr>
            </w:pPr>
            <w:del w:id="18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edycja, parametryzacja i przypisanie parametrów materiałowych do geometrii</w:delText>
              </w:r>
            </w:del>
          </w:p>
          <w:p w14:paraId="5F109B2E" w14:textId="38BD36C8" w:rsidR="00B265D6" w:rsidRPr="008362B7" w:rsidDel="00317AFE" w:rsidRDefault="00B265D6" w:rsidP="00B265D6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jc w:val="left"/>
              <w:rPr>
                <w:del w:id="186" w:author="Gosia" w:date="2024-08-13T13:31:00Z"/>
                <w:rFonts w:ascii="Arial" w:hAnsi="Arial" w:cs="Arial"/>
                <w:sz w:val="20"/>
                <w:szCs w:val="20"/>
              </w:rPr>
            </w:pPr>
            <w:del w:id="18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analiza parametryczna</w:delText>
              </w:r>
            </w:del>
          </w:p>
          <w:p w14:paraId="1B1E0E4D" w14:textId="4DEB676E" w:rsidR="00B265D6" w:rsidRPr="008362B7" w:rsidDel="00317AFE" w:rsidRDefault="00B265D6" w:rsidP="00B265D6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jc w:val="left"/>
              <w:rPr>
                <w:del w:id="188" w:author="Gosia" w:date="2024-08-13T13:31:00Z"/>
                <w:rFonts w:ascii="Arial" w:hAnsi="Arial" w:cs="Arial"/>
                <w:sz w:val="20"/>
                <w:szCs w:val="20"/>
              </w:rPr>
            </w:pPr>
            <w:del w:id="18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opracowanie wyników</w:delText>
              </w:r>
            </w:del>
          </w:p>
          <w:p w14:paraId="6B176A99" w14:textId="5AEBB975" w:rsidR="00B265D6" w:rsidRPr="008362B7" w:rsidDel="00317AFE" w:rsidRDefault="00B265D6" w:rsidP="00183DDC">
            <w:pPr>
              <w:pStyle w:val="NormalnyWeb"/>
              <w:spacing w:before="0" w:beforeAutospacing="0" w:after="0" w:afterAutospacing="0"/>
              <w:rPr>
                <w:del w:id="190" w:author="Gosia" w:date="2024-08-13T13:31:00Z"/>
                <w:rFonts w:ascii="Arial" w:hAnsi="Arial" w:cs="Arial"/>
                <w:sz w:val="20"/>
                <w:szCs w:val="20"/>
              </w:rPr>
            </w:pPr>
            <w:del w:id="19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 xml:space="preserve">8. Wprowadzenie do oprogramowania ANSYS MotorCAD: </w:delText>
              </w:r>
            </w:del>
          </w:p>
          <w:p w14:paraId="7C616C7C" w14:textId="6944BD8B" w:rsidR="00B265D6" w:rsidRPr="008362B7" w:rsidDel="00317AFE" w:rsidRDefault="00B265D6" w:rsidP="00B265D6">
            <w:pPr>
              <w:pStyle w:val="NormalnyWeb"/>
              <w:numPr>
                <w:ilvl w:val="0"/>
                <w:numId w:val="44"/>
              </w:numPr>
              <w:spacing w:before="0" w:beforeAutospacing="0" w:after="0" w:afterAutospacing="0"/>
              <w:jc w:val="left"/>
              <w:rPr>
                <w:del w:id="192" w:author="Gosia" w:date="2024-08-13T13:31:00Z"/>
                <w:rFonts w:ascii="Arial" w:hAnsi="Arial" w:cs="Arial"/>
                <w:sz w:val="20"/>
                <w:szCs w:val="20"/>
              </w:rPr>
            </w:pPr>
            <w:del w:id="19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omówienie dostępnych typów i szablonów silników w ANSYS Motor-CAD</w:delText>
              </w:r>
            </w:del>
          </w:p>
          <w:p w14:paraId="408BC975" w14:textId="0D2873BD" w:rsidR="00B265D6" w:rsidRPr="008362B7" w:rsidDel="00317AFE" w:rsidRDefault="00B265D6" w:rsidP="00B265D6">
            <w:pPr>
              <w:pStyle w:val="NormalnyWeb"/>
              <w:numPr>
                <w:ilvl w:val="0"/>
                <w:numId w:val="44"/>
              </w:numPr>
              <w:spacing w:before="0" w:beforeAutospacing="0" w:after="0" w:afterAutospacing="0"/>
              <w:jc w:val="left"/>
              <w:rPr>
                <w:del w:id="194" w:author="Gosia" w:date="2024-08-13T13:31:00Z"/>
                <w:rFonts w:ascii="Arial" w:hAnsi="Arial" w:cs="Arial"/>
                <w:sz w:val="20"/>
                <w:szCs w:val="20"/>
              </w:rPr>
            </w:pPr>
            <w:del w:id="19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przygotowanie przykładowej konstrukcji silnika: wirnik, stojan, uzwojenia itp.</w:delText>
              </w:r>
            </w:del>
          </w:p>
          <w:p w14:paraId="4DBC6372" w14:textId="63ECBEE6" w:rsidR="00B265D6" w:rsidRPr="008362B7" w:rsidDel="00317AFE" w:rsidRDefault="00B265D6" w:rsidP="00B265D6">
            <w:pPr>
              <w:pStyle w:val="NormalnyWeb"/>
              <w:numPr>
                <w:ilvl w:val="0"/>
                <w:numId w:val="44"/>
              </w:numPr>
              <w:spacing w:before="0" w:beforeAutospacing="0" w:after="0" w:afterAutospacing="0"/>
              <w:jc w:val="left"/>
              <w:rPr>
                <w:del w:id="196" w:author="Gosia" w:date="2024-08-13T13:31:00Z"/>
                <w:rFonts w:ascii="Arial" w:hAnsi="Arial" w:cs="Arial"/>
                <w:sz w:val="20"/>
                <w:szCs w:val="20"/>
              </w:rPr>
            </w:pPr>
            <w:del w:id="19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wykonanie obliczeń w module elektromagnetycznym</w:delText>
              </w:r>
            </w:del>
          </w:p>
          <w:p w14:paraId="4F3FF35D" w14:textId="0C6461F6" w:rsidR="00B265D6" w:rsidRPr="008362B7" w:rsidDel="00317AFE" w:rsidRDefault="00B265D6" w:rsidP="00B265D6">
            <w:pPr>
              <w:pStyle w:val="NormalnyWeb"/>
              <w:numPr>
                <w:ilvl w:val="0"/>
                <w:numId w:val="44"/>
              </w:numPr>
              <w:spacing w:before="0" w:beforeAutospacing="0" w:after="0" w:afterAutospacing="0"/>
              <w:jc w:val="left"/>
              <w:rPr>
                <w:del w:id="198" w:author="Gosia" w:date="2024-08-13T13:31:00Z"/>
                <w:rFonts w:ascii="Arial" w:hAnsi="Arial" w:cs="Arial"/>
                <w:sz w:val="20"/>
                <w:szCs w:val="20"/>
              </w:rPr>
            </w:pPr>
            <w:del w:id="19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wykonanie obliczeń w module termicznym</w:delText>
              </w:r>
            </w:del>
          </w:p>
          <w:p w14:paraId="636826A7" w14:textId="0F460EC3" w:rsidR="00B265D6" w:rsidRPr="008362B7" w:rsidDel="00317AFE" w:rsidRDefault="00B265D6" w:rsidP="00B265D6">
            <w:pPr>
              <w:pStyle w:val="NormalnyWeb"/>
              <w:numPr>
                <w:ilvl w:val="0"/>
                <w:numId w:val="44"/>
              </w:numPr>
              <w:spacing w:before="0" w:beforeAutospacing="0" w:after="0" w:afterAutospacing="0"/>
              <w:jc w:val="left"/>
              <w:rPr>
                <w:del w:id="200" w:author="Gosia" w:date="2024-08-13T13:31:00Z"/>
                <w:rFonts w:ascii="Arial" w:hAnsi="Arial" w:cs="Arial"/>
                <w:sz w:val="20"/>
                <w:szCs w:val="20"/>
              </w:rPr>
            </w:pPr>
            <w:del w:id="20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wykonanie obliczeń w module Lab</w:delText>
              </w:r>
            </w:del>
          </w:p>
          <w:p w14:paraId="2D9FB5C7" w14:textId="0DB1052B" w:rsidR="00B265D6" w:rsidRPr="008362B7" w:rsidDel="00317AFE" w:rsidRDefault="00B265D6" w:rsidP="00B265D6">
            <w:pPr>
              <w:pStyle w:val="NormalnyWeb"/>
              <w:numPr>
                <w:ilvl w:val="0"/>
                <w:numId w:val="44"/>
              </w:numPr>
              <w:spacing w:before="0" w:beforeAutospacing="0" w:after="0" w:afterAutospacing="0"/>
              <w:jc w:val="left"/>
              <w:rPr>
                <w:del w:id="202" w:author="Gosia" w:date="2024-08-13T13:31:00Z"/>
                <w:rFonts w:ascii="Arial" w:hAnsi="Arial" w:cs="Arial"/>
                <w:sz w:val="20"/>
                <w:szCs w:val="20"/>
              </w:rPr>
            </w:pPr>
            <w:del w:id="20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wykonanie obliczeń w module mechanical</w:delText>
              </w:r>
            </w:del>
          </w:p>
          <w:p w14:paraId="630D565A" w14:textId="5B20012F" w:rsidR="00B265D6" w:rsidRPr="008362B7" w:rsidDel="00317AFE" w:rsidRDefault="00B265D6" w:rsidP="00B265D6">
            <w:pPr>
              <w:pStyle w:val="NormalnyWeb"/>
              <w:numPr>
                <w:ilvl w:val="0"/>
                <w:numId w:val="44"/>
              </w:numPr>
              <w:spacing w:before="0" w:beforeAutospacing="0" w:after="0" w:afterAutospacing="0"/>
              <w:jc w:val="left"/>
              <w:rPr>
                <w:del w:id="204" w:author="Gosia" w:date="2024-08-13T13:31:00Z"/>
                <w:rFonts w:ascii="Arial" w:hAnsi="Arial" w:cs="Arial"/>
                <w:sz w:val="20"/>
                <w:szCs w:val="20"/>
              </w:rPr>
            </w:pPr>
            <w:del w:id="20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wykonywanie obliczeń sprzężonych pomiędzy modułami</w:delText>
              </w:r>
            </w:del>
          </w:p>
          <w:p w14:paraId="11B6AA57" w14:textId="75DA5B9C" w:rsidR="00B265D6" w:rsidRPr="008362B7" w:rsidDel="00317AFE" w:rsidRDefault="00B265D6" w:rsidP="00B265D6">
            <w:pPr>
              <w:pStyle w:val="NormalnyWeb"/>
              <w:numPr>
                <w:ilvl w:val="0"/>
                <w:numId w:val="44"/>
              </w:numPr>
              <w:spacing w:before="0" w:beforeAutospacing="0" w:after="0" w:afterAutospacing="0"/>
              <w:jc w:val="left"/>
              <w:rPr>
                <w:del w:id="206" w:author="Gosia" w:date="2024-08-13T13:31:00Z"/>
                <w:rFonts w:ascii="Arial" w:hAnsi="Arial" w:cs="Arial"/>
                <w:sz w:val="20"/>
                <w:szCs w:val="20"/>
              </w:rPr>
            </w:pPr>
            <w:del w:id="20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prezentowanie wyników, danych, generowanie charakterystyk silnika, itp.</w:delText>
              </w:r>
            </w:del>
          </w:p>
          <w:p w14:paraId="27B197CF" w14:textId="54F97352" w:rsidR="00B265D6" w:rsidRPr="008362B7" w:rsidDel="00317AFE" w:rsidRDefault="00B265D6" w:rsidP="00B265D6">
            <w:pPr>
              <w:pStyle w:val="NormalnyWeb"/>
              <w:numPr>
                <w:ilvl w:val="0"/>
                <w:numId w:val="44"/>
              </w:numPr>
              <w:spacing w:before="0" w:beforeAutospacing="0" w:after="0" w:afterAutospacing="0"/>
              <w:jc w:val="left"/>
              <w:rPr>
                <w:del w:id="208" w:author="Gosia" w:date="2024-08-13T13:31:00Z"/>
                <w:rFonts w:ascii="Arial" w:hAnsi="Arial" w:cs="Arial"/>
                <w:sz w:val="20"/>
                <w:szCs w:val="20"/>
              </w:rPr>
            </w:pPr>
            <w:del w:id="20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możliwości optymalizacji konstrukcji silnika.</w:delText>
              </w:r>
            </w:del>
          </w:p>
        </w:tc>
      </w:tr>
    </w:tbl>
    <w:p w14:paraId="5F13D3DE" w14:textId="5E0FAA97" w:rsidR="00910786" w:rsidRPr="008362B7" w:rsidDel="00317AFE" w:rsidRDefault="00910786" w:rsidP="00910786">
      <w:pPr>
        <w:spacing w:after="0"/>
        <w:jc w:val="center"/>
        <w:rPr>
          <w:del w:id="210" w:author="Gosia" w:date="2024-08-13T13:31:00Z"/>
          <w:rFonts w:ascii="Arial" w:hAnsi="Arial" w:cs="Arial"/>
          <w:b/>
          <w:sz w:val="20"/>
          <w:szCs w:val="20"/>
        </w:rPr>
      </w:pPr>
    </w:p>
    <w:p w14:paraId="14440C1E" w14:textId="1A103E32" w:rsidR="0052627B" w:rsidRPr="008362B7" w:rsidDel="00317AFE" w:rsidRDefault="0052627B" w:rsidP="0052627B">
      <w:pPr>
        <w:suppressAutoHyphens/>
        <w:spacing w:after="0"/>
        <w:rPr>
          <w:del w:id="211" w:author="Gosia" w:date="2024-08-13T13:31:00Z"/>
          <w:rFonts w:ascii="Arial" w:hAnsi="Arial" w:cs="Arial"/>
          <w:b/>
          <w:color w:val="000000"/>
          <w:sz w:val="20"/>
          <w:szCs w:val="20"/>
        </w:rPr>
      </w:pPr>
    </w:p>
    <w:p w14:paraId="1D26698D" w14:textId="2B69B0A9" w:rsidR="0052627B" w:rsidRPr="008362B7" w:rsidDel="00317AFE" w:rsidRDefault="0052627B" w:rsidP="0052627B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00" w:lineRule="auto"/>
        <w:rPr>
          <w:del w:id="212" w:author="Gosia" w:date="2024-08-13T13:31:00Z"/>
          <w:rFonts w:ascii="Arial" w:hAnsi="Arial" w:cs="Arial"/>
          <w:sz w:val="20"/>
          <w:szCs w:val="20"/>
        </w:rPr>
      </w:pPr>
      <w:del w:id="213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Wykonawca jest zobowiązany przygotować szczegółowy program szkolenia wymienionego w pkt. 15 w terminie 7 dni roboczych od podpisania umowy. Program ma zawierać poniższe punkty:</w:delText>
        </w:r>
      </w:del>
    </w:p>
    <w:p w14:paraId="65AC169E" w14:textId="10AB088E" w:rsidR="0052627B" w:rsidRPr="008362B7" w:rsidDel="00317AFE" w:rsidRDefault="0052627B" w:rsidP="0052627B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rPr>
          <w:del w:id="214" w:author="Gosia" w:date="2024-08-13T13:31:00Z"/>
          <w:rFonts w:ascii="Arial" w:hAnsi="Arial" w:cs="Arial"/>
          <w:sz w:val="20"/>
          <w:szCs w:val="20"/>
        </w:rPr>
      </w:pPr>
      <w:del w:id="215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Cel szkolenia</w:delText>
        </w:r>
      </w:del>
    </w:p>
    <w:p w14:paraId="15ECA7C8" w14:textId="0C73FC2B" w:rsidR="0052627B" w:rsidRPr="008362B7" w:rsidDel="00317AFE" w:rsidRDefault="0052627B" w:rsidP="0052627B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rPr>
          <w:del w:id="216" w:author="Gosia" w:date="2024-08-13T13:31:00Z"/>
          <w:rFonts w:ascii="Arial" w:hAnsi="Arial" w:cs="Arial"/>
          <w:sz w:val="20"/>
          <w:szCs w:val="20"/>
        </w:rPr>
      </w:pPr>
      <w:del w:id="217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Formy aktywności</w:delText>
        </w:r>
      </w:del>
    </w:p>
    <w:p w14:paraId="32ED6B37" w14:textId="589DA329" w:rsidR="0052627B" w:rsidRPr="008362B7" w:rsidDel="00317AFE" w:rsidRDefault="0052627B" w:rsidP="0052627B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rPr>
          <w:del w:id="218" w:author="Gosia" w:date="2024-08-13T13:31:00Z"/>
          <w:rFonts w:ascii="Arial" w:hAnsi="Arial" w:cs="Arial"/>
          <w:sz w:val="20"/>
          <w:szCs w:val="20"/>
        </w:rPr>
      </w:pPr>
      <w:del w:id="219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Metody uczenia się, stosowane narzędzia podczas szkolenia</w:delText>
        </w:r>
      </w:del>
    </w:p>
    <w:p w14:paraId="5936E25D" w14:textId="54E21ED7" w:rsidR="0052627B" w:rsidRPr="008362B7" w:rsidDel="00317AFE" w:rsidRDefault="0052627B" w:rsidP="0052627B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rPr>
          <w:del w:id="220" w:author="Gosia" w:date="2024-08-13T13:31:00Z"/>
          <w:rFonts w:ascii="Arial" w:hAnsi="Arial" w:cs="Arial"/>
          <w:sz w:val="20"/>
          <w:szCs w:val="20"/>
        </w:rPr>
      </w:pPr>
      <w:del w:id="221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Opis przebiegu warsztatów (treść)</w:delText>
        </w:r>
      </w:del>
    </w:p>
    <w:p w14:paraId="2996EB45" w14:textId="01C5F361" w:rsidR="0052627B" w:rsidRPr="008362B7" w:rsidDel="00317AFE" w:rsidRDefault="0052627B" w:rsidP="0052627B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rPr>
          <w:del w:id="222" w:author="Gosia" w:date="2024-08-13T13:31:00Z"/>
          <w:rFonts w:ascii="Arial" w:hAnsi="Arial" w:cs="Arial"/>
          <w:sz w:val="20"/>
          <w:szCs w:val="20"/>
        </w:rPr>
      </w:pPr>
      <w:del w:id="223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 xml:space="preserve">Kryteria zaliczenia warsztatów. </w:delText>
        </w:r>
      </w:del>
    </w:p>
    <w:p w14:paraId="1DCC759C" w14:textId="2216787A" w:rsidR="0052627B" w:rsidRPr="008362B7" w:rsidDel="00317AFE" w:rsidRDefault="0052627B" w:rsidP="0052627B">
      <w:pPr>
        <w:pStyle w:val="Akapitzlist"/>
        <w:widowControl w:val="0"/>
        <w:autoSpaceDE w:val="0"/>
        <w:autoSpaceDN w:val="0"/>
        <w:adjustRightInd w:val="0"/>
        <w:spacing w:after="0" w:line="300" w:lineRule="auto"/>
        <w:ind w:left="1068"/>
        <w:rPr>
          <w:del w:id="224" w:author="Gosia" w:date="2024-08-13T13:31:00Z"/>
          <w:rFonts w:ascii="Arial" w:hAnsi="Arial" w:cs="Arial"/>
          <w:sz w:val="20"/>
          <w:szCs w:val="20"/>
        </w:rPr>
      </w:pPr>
    </w:p>
    <w:p w14:paraId="47C89659" w14:textId="5318A88D" w:rsidR="0052627B" w:rsidRPr="008362B7" w:rsidDel="00317AFE" w:rsidRDefault="0052627B" w:rsidP="0052627B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300" w:lineRule="auto"/>
        <w:ind w:left="714" w:hanging="357"/>
        <w:contextualSpacing w:val="0"/>
        <w:rPr>
          <w:del w:id="225" w:author="Gosia" w:date="2024-08-13T13:31:00Z"/>
          <w:rFonts w:ascii="Arial" w:hAnsi="Arial" w:cs="Arial"/>
          <w:sz w:val="20"/>
          <w:szCs w:val="20"/>
        </w:rPr>
      </w:pPr>
      <w:del w:id="226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Wykonawca zobowiązany jest do sporządzania i prowadzenia dokumentacji wykonanych usług na zasadach i w formie wskazanej przez Zamawiającego tj:</w:delText>
        </w:r>
      </w:del>
    </w:p>
    <w:p w14:paraId="753CA268" w14:textId="5A474342" w:rsidR="0052627B" w:rsidRPr="008362B7" w:rsidDel="00317AFE" w:rsidRDefault="0052627B" w:rsidP="0052627B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300" w:lineRule="auto"/>
        <w:rPr>
          <w:del w:id="227" w:author="Gosia" w:date="2024-08-13T13:31:00Z"/>
          <w:rFonts w:ascii="Arial" w:hAnsi="Arial" w:cs="Arial"/>
          <w:i/>
          <w:sz w:val="20"/>
          <w:szCs w:val="20"/>
        </w:rPr>
      </w:pPr>
      <w:del w:id="228" w:author="Gosia" w:date="2024-08-13T13:31:00Z">
        <w:r w:rsidRPr="008362B7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programu szkolenia, dostosowanego do potrzeb szkoleniowych uczestników, zgodnie z p. 16,</w:delText>
        </w:r>
      </w:del>
    </w:p>
    <w:p w14:paraId="322F53F6" w14:textId="1DADAE82" w:rsidR="0052627B" w:rsidRPr="008362B7" w:rsidDel="00317AFE" w:rsidRDefault="0052627B" w:rsidP="0052627B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300" w:lineRule="auto"/>
        <w:rPr>
          <w:del w:id="229" w:author="Gosia" w:date="2024-08-13T13:31:00Z"/>
          <w:rFonts w:ascii="Arial" w:hAnsi="Arial" w:cs="Arial"/>
          <w:i/>
          <w:sz w:val="20"/>
          <w:szCs w:val="20"/>
        </w:rPr>
      </w:pPr>
      <w:del w:id="230" w:author="Gosia" w:date="2024-08-13T13:31:00Z">
        <w:r w:rsidRPr="008362B7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opracowania i udostępnienia on-line każdemu uczestnikowi szkolenia materiałów szkoleniowych na formatce projektowej; jeden dodatkowy egzemplarz materiałów szkoleniowych do archiwizacji w dokumentacji projektu przekazany zostanie Zamawiającemu przed rozpoczęciem szkolenia,</w:delText>
        </w:r>
        <w:r w:rsidRPr="008362B7" w:rsidDel="00317AFE">
          <w:rPr>
            <w:rFonts w:ascii="Arial" w:hAnsi="Arial" w:cs="Arial"/>
            <w:i/>
            <w:sz w:val="20"/>
            <w:szCs w:val="20"/>
          </w:rPr>
          <w:delText xml:space="preserve"> </w:delText>
        </w:r>
      </w:del>
    </w:p>
    <w:p w14:paraId="5CB4D8A9" w14:textId="3BF60732" w:rsidR="0052627B" w:rsidRPr="008362B7" w:rsidDel="00317AFE" w:rsidRDefault="0052627B" w:rsidP="0052627B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300" w:lineRule="auto"/>
        <w:rPr>
          <w:del w:id="231" w:author="Gosia" w:date="2024-08-13T13:31:00Z"/>
          <w:rFonts w:ascii="Arial" w:hAnsi="Arial" w:cs="Arial"/>
          <w:i/>
          <w:sz w:val="20"/>
          <w:szCs w:val="20"/>
        </w:rPr>
      </w:pPr>
      <w:del w:id="232" w:author="Gosia" w:date="2024-08-13T13:31:00Z">
        <w:r w:rsidRPr="008362B7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przygotowanie i przeprowadzenie krótkiego pre - testu  oraz  post -testu kompetencji obrazującego wyniki uc</w:delText>
        </w:r>
        <w:r w:rsidR="00266D0C" w:rsidRPr="008362B7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zenia się uczestników szkolenia.</w:delText>
        </w:r>
        <w:r w:rsidRPr="008362B7" w:rsidDel="00317AFE">
          <w:rPr>
            <w:rFonts w:ascii="Arial" w:hAnsi="Arial" w:cs="Arial"/>
            <w:i/>
            <w:sz w:val="20"/>
            <w:szCs w:val="20"/>
          </w:rPr>
          <w:delText xml:space="preserve"> </w:delText>
        </w:r>
        <w:r w:rsidR="00266D0C" w:rsidRPr="008362B7" w:rsidDel="00317AFE">
          <w:rPr>
            <w:rFonts w:ascii="Arial" w:hAnsi="Arial" w:cs="Arial"/>
            <w:sz w:val="20"/>
            <w:szCs w:val="20"/>
          </w:rPr>
          <w:delText>W</w:delText>
        </w:r>
        <w:r w:rsidRPr="008362B7" w:rsidDel="00317AFE">
          <w:rPr>
            <w:rFonts w:ascii="Arial" w:hAnsi="Arial" w:cs="Arial"/>
            <w:sz w:val="20"/>
            <w:szCs w:val="20"/>
          </w:rPr>
          <w:delText xml:space="preserve"> 14 dni roboczych po realizacji szkolenia Wykonawca zobowiązany jest do przekazania Zamawiającemu oryginałów testów wypełnionych przez uczestników weryfikujących nabyte kompetencje podczas szkolenia</w:delText>
        </w:r>
        <w:r w:rsidRPr="008362B7" w:rsidDel="00317AFE">
          <w:rPr>
            <w:rFonts w:ascii="Arial" w:hAnsi="Arial" w:cs="Arial"/>
            <w:i/>
            <w:sz w:val="20"/>
            <w:szCs w:val="20"/>
          </w:rPr>
          <w:delText>,</w:delText>
        </w:r>
      </w:del>
    </w:p>
    <w:p w14:paraId="20E8B280" w14:textId="6827BFE7" w:rsidR="0052627B" w:rsidRPr="008362B7" w:rsidDel="00317AFE" w:rsidRDefault="0052627B" w:rsidP="0052627B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300" w:lineRule="auto"/>
        <w:rPr>
          <w:del w:id="233" w:author="Gosia" w:date="2024-08-13T13:31:00Z"/>
          <w:rStyle w:val="Uwydatnienie"/>
          <w:rFonts w:ascii="Arial" w:hAnsi="Arial" w:cs="Arial"/>
          <w:i w:val="0"/>
          <w:iCs w:val="0"/>
          <w:sz w:val="20"/>
          <w:szCs w:val="20"/>
        </w:rPr>
      </w:pPr>
      <w:del w:id="234" w:author="Gosia" w:date="2024-08-13T13:31:00Z">
        <w:r w:rsidRPr="008362B7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 xml:space="preserve">wydania po zakończeniu szkolenia stosownego certyfikatu/zaświadczenia potwierdzającego udział w szkoleniu każdemu uczestnikowi </w:delText>
        </w:r>
      </w:del>
    </w:p>
    <w:p w14:paraId="1A148995" w14:textId="7D6377AF" w:rsidR="0052627B" w:rsidRPr="008362B7" w:rsidDel="00317AFE" w:rsidRDefault="0052627B" w:rsidP="0052627B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300" w:lineRule="auto"/>
        <w:rPr>
          <w:del w:id="235" w:author="Gosia" w:date="2024-08-13T13:31:00Z"/>
          <w:rStyle w:val="Uwydatnienie"/>
          <w:rFonts w:ascii="Arial" w:hAnsi="Arial" w:cs="Arial"/>
          <w:i w:val="0"/>
          <w:iCs w:val="0"/>
          <w:sz w:val="20"/>
          <w:szCs w:val="20"/>
        </w:rPr>
      </w:pPr>
      <w:del w:id="236" w:author="Gosia" w:date="2024-08-13T13:31:00Z">
        <w:r w:rsidRPr="008362B7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przekazania Zamawiającemu kopii wydanych uczestnikom certyfikatów/ zaświadczeń (w formie elektronicznej PDF),</w:delText>
        </w:r>
      </w:del>
    </w:p>
    <w:p w14:paraId="20EECBA2" w14:textId="74A8D57D" w:rsidR="0052627B" w:rsidRPr="008362B7" w:rsidDel="00317AFE" w:rsidRDefault="0052627B" w:rsidP="0052627B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300" w:lineRule="auto"/>
        <w:rPr>
          <w:del w:id="237" w:author="Gosia" w:date="2024-08-13T13:31:00Z"/>
          <w:rStyle w:val="Uwydatnienie"/>
          <w:rFonts w:ascii="Arial" w:hAnsi="Arial" w:cs="Arial"/>
          <w:i w:val="0"/>
          <w:iCs w:val="0"/>
          <w:sz w:val="20"/>
          <w:szCs w:val="20"/>
        </w:rPr>
      </w:pPr>
      <w:del w:id="238" w:author="Gosia" w:date="2024-08-13T13:31:00Z">
        <w:r w:rsidRPr="008362B7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wszystkie dokumenty muszą zostać przygotowane na formatce projektowej przekazanej przez Zamawiającego,</w:delText>
        </w:r>
      </w:del>
    </w:p>
    <w:p w14:paraId="0406C9AA" w14:textId="1AB0D1C1" w:rsidR="0052627B" w:rsidRPr="008362B7" w:rsidDel="00317AFE" w:rsidRDefault="0052627B" w:rsidP="0052627B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300" w:lineRule="auto"/>
        <w:rPr>
          <w:del w:id="239" w:author="Gosia" w:date="2024-08-13T13:31:00Z"/>
          <w:rStyle w:val="Uwydatnienie"/>
          <w:rFonts w:ascii="Arial" w:hAnsi="Arial" w:cs="Arial"/>
          <w:i w:val="0"/>
          <w:iCs w:val="0"/>
          <w:sz w:val="20"/>
          <w:szCs w:val="20"/>
        </w:rPr>
      </w:pPr>
      <w:del w:id="240" w:author="Gosia" w:date="2024-08-13T13:31:00Z">
        <w:r w:rsidRPr="008362B7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prowadzenia wymaganej dokumentacji oraz jej oznakowania zgodnie z wytycznymi Zamawiającego dla projektu w tym: list obecności; listy powinny być czytelne, nie powinny być korygowane ani poprawiane,</w:delText>
        </w:r>
      </w:del>
    </w:p>
    <w:p w14:paraId="137340FF" w14:textId="642FC528" w:rsidR="0052627B" w:rsidRPr="008362B7" w:rsidDel="00317AFE" w:rsidRDefault="0052627B" w:rsidP="0052627B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300" w:lineRule="auto"/>
        <w:rPr>
          <w:del w:id="241" w:author="Gosia" w:date="2024-08-13T13:31:00Z"/>
          <w:rStyle w:val="Uwydatnienie"/>
          <w:rFonts w:ascii="Arial" w:hAnsi="Arial" w:cs="Arial"/>
          <w:i w:val="0"/>
          <w:iCs w:val="0"/>
          <w:sz w:val="20"/>
          <w:szCs w:val="20"/>
        </w:rPr>
      </w:pPr>
      <w:del w:id="242" w:author="Gosia" w:date="2024-08-13T13:31:00Z">
        <w:r w:rsidRPr="008362B7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 xml:space="preserve">w przypadku szkolenia realizowanego  w formie on-line Wykonawca, na potwierdzenie realizacji szkolenia oraz obecności uczestników, dokonuje "zrzutu ekranu" – funkcja "printscreen" swojego ekranu i przekazuje je Zamawiającemu. </w:delText>
        </w:r>
      </w:del>
    </w:p>
    <w:p w14:paraId="2A50C672" w14:textId="2F254B51" w:rsidR="0052627B" w:rsidRPr="008362B7" w:rsidDel="00317AFE" w:rsidRDefault="0052627B" w:rsidP="00A14E05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300" w:lineRule="auto"/>
        <w:rPr>
          <w:del w:id="243" w:author="Gosia" w:date="2024-08-13T13:31:00Z"/>
          <w:rStyle w:val="Uwydatnienie"/>
          <w:rFonts w:ascii="Arial" w:hAnsi="Arial" w:cs="Arial"/>
          <w:sz w:val="20"/>
          <w:szCs w:val="20"/>
        </w:rPr>
      </w:pPr>
      <w:del w:id="244" w:author="Gosia" w:date="2024-08-13T13:31:00Z">
        <w:r w:rsidRPr="008362B7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Wykonawca jest zobowiązany do dochowania obowiązków w zakresie</w:delText>
        </w:r>
        <w:r w:rsidRPr="008362B7" w:rsidDel="00317AFE">
          <w:rPr>
            <w:rStyle w:val="Uwydatnienie"/>
            <w:rFonts w:ascii="Arial" w:hAnsi="Arial" w:cs="Arial"/>
            <w:b/>
            <w:bCs/>
            <w:i w:val="0"/>
            <w:sz w:val="20"/>
            <w:szCs w:val="20"/>
          </w:rPr>
          <w:delText> </w:delText>
        </w:r>
        <w:r w:rsidRPr="008362B7" w:rsidDel="00317AFE">
          <w:rPr>
            <w:rStyle w:val="Uwydatnienie"/>
            <w:rFonts w:ascii="Arial" w:hAnsi="Arial" w:cs="Arial"/>
            <w:bCs/>
            <w:i w:val="0"/>
            <w:sz w:val="20"/>
            <w:szCs w:val="20"/>
          </w:rPr>
          <w:delText>Standardu dostępności dla polityki spójności, określonych w załączniku nr 2 do Wytycznych zasad równościowych w ramach funduszy unijnych na lata 2021 -2027</w:delText>
        </w:r>
        <w:r w:rsidRPr="008362B7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, w tym do zapewnienie standardu dostępności w obszarze cyfrowym. Oznacza to, że materiały szkoleniowe przygotowane na potrzeby szkolenia muszą spełniać wspomniane wymagania.</w:delText>
        </w:r>
      </w:del>
    </w:p>
    <w:p w14:paraId="653A14CD" w14:textId="3BB7B172" w:rsidR="00322745" w:rsidRPr="008362B7" w:rsidDel="00317AFE" w:rsidRDefault="00322745" w:rsidP="00A14E05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300" w:lineRule="auto"/>
        <w:rPr>
          <w:del w:id="245" w:author="Gosia" w:date="2024-08-13T13:31:00Z"/>
          <w:rStyle w:val="Uwydatnienie"/>
          <w:rFonts w:ascii="Arial" w:hAnsi="Arial" w:cs="Arial"/>
          <w:sz w:val="20"/>
          <w:szCs w:val="20"/>
        </w:rPr>
      </w:pPr>
      <w:del w:id="246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wykonawca we współpracy z zamawiającym zapewnia r</w:delText>
        </w:r>
        <w:r w:rsidRPr="008362B7" w:rsidDel="00317AFE">
          <w:rPr>
            <w:rStyle w:val="normaltextrun"/>
            <w:rFonts w:ascii="Arial" w:hAnsi="Arial" w:cs="Arial"/>
            <w:sz w:val="20"/>
            <w:szCs w:val="20"/>
          </w:rPr>
          <w:delText>ozdzielność funkcji pomiędzy procesem kształcenia i walidacji</w:delText>
        </w:r>
      </w:del>
    </w:p>
    <w:p w14:paraId="77D9CEB7" w14:textId="79159EA4" w:rsidR="0052627B" w:rsidRPr="008362B7" w:rsidDel="00317AFE" w:rsidRDefault="0052627B" w:rsidP="0052627B">
      <w:pPr>
        <w:pStyle w:val="Akapitzlist"/>
        <w:numPr>
          <w:ilvl w:val="0"/>
          <w:numId w:val="30"/>
        </w:numPr>
        <w:suppressAutoHyphens/>
        <w:spacing w:after="0"/>
        <w:rPr>
          <w:del w:id="247" w:author="Gosia" w:date="2024-08-13T13:31:00Z"/>
          <w:rFonts w:ascii="Arial" w:hAnsi="Arial" w:cs="Arial"/>
          <w:b/>
          <w:color w:val="000000"/>
          <w:sz w:val="20"/>
          <w:szCs w:val="20"/>
        </w:rPr>
      </w:pPr>
      <w:del w:id="248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 xml:space="preserve">Wykonawca zobowiązany jest do sporządzenia i przekazania Zamawiającemu po zrealizowanym szkoleniu, </w:delText>
        </w:r>
        <w:r w:rsidRPr="008362B7" w:rsidDel="00317AFE">
          <w:rPr>
            <w:rFonts w:ascii="Arial" w:hAnsi="Arial" w:cs="Arial"/>
            <w:bCs/>
            <w:sz w:val="20"/>
            <w:szCs w:val="20"/>
          </w:rPr>
          <w:delText>protokół zdawczo – odbiorczy w formie elektronicznej podpisany kwalifikowanym podpisem elektronicznym</w:delText>
        </w:r>
        <w:r w:rsidRPr="008362B7" w:rsidDel="00317AFE">
          <w:rPr>
            <w:rFonts w:ascii="Arial" w:hAnsi="Arial" w:cs="Arial"/>
            <w:sz w:val="20"/>
            <w:szCs w:val="20"/>
          </w:rPr>
          <w:delText xml:space="preserve">. Protokół zdawczo – odbiorczy będzie dotyczył wszystkich zadań przeprowadzonych przez Wykonawcę w ramach realizowanej usługi. </w:delText>
        </w:r>
      </w:del>
    </w:p>
    <w:p w14:paraId="3C6709DB" w14:textId="01520166" w:rsidR="000B7E11" w:rsidRPr="008362B7" w:rsidDel="00317AFE" w:rsidRDefault="005C29DC" w:rsidP="00002581">
      <w:pPr>
        <w:pStyle w:val="Akapitzlist"/>
        <w:numPr>
          <w:ilvl w:val="0"/>
          <w:numId w:val="30"/>
        </w:numPr>
        <w:suppressAutoHyphens/>
        <w:spacing w:after="0"/>
        <w:rPr>
          <w:del w:id="249" w:author="Gosia" w:date="2024-08-13T13:31:00Z"/>
          <w:rFonts w:ascii="Arial" w:hAnsi="Arial" w:cs="Arial"/>
          <w:sz w:val="20"/>
          <w:szCs w:val="20"/>
        </w:rPr>
      </w:pPr>
      <w:del w:id="250" w:author="Gosia" w:date="2024-08-13T13:31:00Z">
        <w:r w:rsidRPr="008362B7" w:rsidDel="00317AFE">
          <w:rPr>
            <w:rFonts w:ascii="Arial" w:hAnsi="Arial" w:cs="Arial"/>
            <w:color w:val="000000"/>
            <w:sz w:val="20"/>
            <w:szCs w:val="20"/>
          </w:rPr>
          <w:delText xml:space="preserve">Zamawiający załącza wzory dokumentacji i prezentacji do wykorzystania podczas szkolenia. Materiały stanowią załącznik </w:delText>
        </w:r>
        <w:r w:rsidR="005C14AF" w:rsidDel="00317AFE">
          <w:rPr>
            <w:rFonts w:ascii="Arial" w:hAnsi="Arial" w:cs="Arial"/>
            <w:color w:val="000000"/>
            <w:sz w:val="20"/>
            <w:szCs w:val="20"/>
          </w:rPr>
          <w:delText>6</w:delText>
        </w:r>
        <w:r w:rsidR="005C14AF" w:rsidRPr="008362B7" w:rsidDel="00317AFE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color w:val="000000"/>
            <w:sz w:val="20"/>
            <w:szCs w:val="20"/>
          </w:rPr>
          <w:delText>do ogłoszenia.</w:delText>
        </w:r>
      </w:del>
    </w:p>
    <w:p w14:paraId="707FEAF3" w14:textId="420C4E84" w:rsidR="00B265D6" w:rsidRPr="008362B7" w:rsidDel="00317AFE" w:rsidRDefault="00B265D6" w:rsidP="00B265D6">
      <w:pPr>
        <w:tabs>
          <w:tab w:val="left" w:pos="709"/>
        </w:tabs>
        <w:spacing w:after="0"/>
        <w:ind w:left="5103"/>
        <w:jc w:val="center"/>
        <w:rPr>
          <w:del w:id="251" w:author="Gosia" w:date="2024-08-13T13:31:00Z"/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2AEB38C" w14:textId="6D2CFB16" w:rsidR="00D060F9" w:rsidRPr="008362B7" w:rsidDel="00317AFE" w:rsidRDefault="00D060F9" w:rsidP="00B265D6">
      <w:pPr>
        <w:spacing w:after="0"/>
        <w:jc w:val="center"/>
        <w:rPr>
          <w:del w:id="252" w:author="Gosia" w:date="2024-08-13T13:31:00Z"/>
          <w:rFonts w:ascii="Arial" w:hAnsi="Arial" w:cs="Arial"/>
          <w:b/>
          <w:sz w:val="20"/>
          <w:szCs w:val="20"/>
        </w:rPr>
      </w:pPr>
    </w:p>
    <w:p w14:paraId="4A61400F" w14:textId="71A97E30" w:rsidR="00D060F9" w:rsidRPr="008362B7" w:rsidDel="00317AFE" w:rsidRDefault="00D060F9" w:rsidP="00B265D6">
      <w:pPr>
        <w:spacing w:after="0"/>
        <w:jc w:val="center"/>
        <w:rPr>
          <w:del w:id="253" w:author="Gosia" w:date="2024-08-13T13:31:00Z"/>
          <w:rFonts w:ascii="Arial" w:hAnsi="Arial" w:cs="Arial"/>
          <w:b/>
          <w:sz w:val="20"/>
          <w:szCs w:val="20"/>
        </w:rPr>
      </w:pPr>
    </w:p>
    <w:p w14:paraId="1EF3C86C" w14:textId="0E5AF9BE" w:rsidR="00D060F9" w:rsidDel="00317AFE" w:rsidRDefault="00D060F9" w:rsidP="00B265D6">
      <w:pPr>
        <w:spacing w:after="0"/>
        <w:jc w:val="center"/>
        <w:rPr>
          <w:del w:id="254" w:author="Gosia" w:date="2024-08-13T13:31:00Z"/>
          <w:rFonts w:ascii="Arial" w:hAnsi="Arial" w:cs="Arial"/>
          <w:b/>
          <w:sz w:val="20"/>
          <w:szCs w:val="20"/>
        </w:rPr>
      </w:pPr>
    </w:p>
    <w:p w14:paraId="05CF252A" w14:textId="532B9CB4" w:rsidR="008362B7" w:rsidRPr="008362B7" w:rsidDel="00317AFE" w:rsidRDefault="008362B7" w:rsidP="00B265D6">
      <w:pPr>
        <w:spacing w:after="0"/>
        <w:jc w:val="center"/>
        <w:rPr>
          <w:del w:id="255" w:author="Gosia" w:date="2024-08-13T13:31:00Z"/>
          <w:rFonts w:ascii="Arial" w:hAnsi="Arial" w:cs="Arial"/>
          <w:b/>
          <w:sz w:val="20"/>
          <w:szCs w:val="20"/>
        </w:rPr>
      </w:pPr>
    </w:p>
    <w:p w14:paraId="3E537903" w14:textId="4B278573" w:rsidR="00D060F9" w:rsidDel="00317AFE" w:rsidRDefault="00D060F9" w:rsidP="00B265D6">
      <w:pPr>
        <w:spacing w:after="0"/>
        <w:jc w:val="center"/>
        <w:rPr>
          <w:del w:id="256" w:author="Gosia" w:date="2024-08-13T13:31:00Z"/>
          <w:rFonts w:ascii="Arial" w:hAnsi="Arial" w:cs="Arial"/>
          <w:b/>
          <w:sz w:val="20"/>
          <w:szCs w:val="20"/>
        </w:rPr>
      </w:pPr>
    </w:p>
    <w:p w14:paraId="67ED084E" w14:textId="4637615F" w:rsidR="005C14AF" w:rsidDel="00317AFE" w:rsidRDefault="005C14AF" w:rsidP="00B265D6">
      <w:pPr>
        <w:spacing w:after="0"/>
        <w:jc w:val="center"/>
        <w:rPr>
          <w:del w:id="257" w:author="Gosia" w:date="2024-08-13T13:31:00Z"/>
          <w:rFonts w:ascii="Arial" w:hAnsi="Arial" w:cs="Arial"/>
          <w:b/>
          <w:sz w:val="20"/>
          <w:szCs w:val="20"/>
        </w:rPr>
      </w:pPr>
    </w:p>
    <w:p w14:paraId="0B647EEB" w14:textId="559F561F" w:rsidR="005C14AF" w:rsidRPr="008362B7" w:rsidDel="00317AFE" w:rsidRDefault="005C14AF" w:rsidP="00B265D6">
      <w:pPr>
        <w:spacing w:after="0"/>
        <w:jc w:val="center"/>
        <w:rPr>
          <w:del w:id="258" w:author="Gosia" w:date="2024-08-13T13:31:00Z"/>
          <w:rFonts w:ascii="Arial" w:hAnsi="Arial" w:cs="Arial"/>
          <w:b/>
          <w:sz w:val="20"/>
          <w:szCs w:val="20"/>
        </w:rPr>
      </w:pPr>
    </w:p>
    <w:p w14:paraId="4126025F" w14:textId="5CB7D095" w:rsidR="00D060F9" w:rsidRPr="008362B7" w:rsidDel="00317AFE" w:rsidRDefault="00D060F9" w:rsidP="00B265D6">
      <w:pPr>
        <w:spacing w:after="0"/>
        <w:jc w:val="center"/>
        <w:rPr>
          <w:del w:id="259" w:author="Gosia" w:date="2024-08-13T13:31:00Z"/>
          <w:rFonts w:ascii="Arial" w:hAnsi="Arial" w:cs="Arial"/>
          <w:b/>
          <w:sz w:val="20"/>
          <w:szCs w:val="20"/>
        </w:rPr>
      </w:pPr>
    </w:p>
    <w:p w14:paraId="31602F06" w14:textId="1F6FB1D4" w:rsidR="00B265D6" w:rsidRPr="008362B7" w:rsidDel="00317AFE" w:rsidRDefault="00C27336" w:rsidP="00B265D6">
      <w:pPr>
        <w:spacing w:after="0"/>
        <w:jc w:val="center"/>
        <w:rPr>
          <w:del w:id="260" w:author="Gosia" w:date="2024-08-13T13:31:00Z"/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del w:id="261" w:author="Gosia" w:date="2024-08-13T13:31:00Z">
        <w:r w:rsidRPr="008362B7" w:rsidDel="00317AFE">
          <w:rPr>
            <w:rFonts w:ascii="Arial" w:hAnsi="Arial" w:cs="Arial"/>
            <w:b/>
            <w:sz w:val="20"/>
            <w:szCs w:val="20"/>
          </w:rPr>
          <w:delText xml:space="preserve">Szkolenie 2 –Szkolenie dla 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>Wydziału Fizyki Technicznej i Matematyki Stosowanej Politechniki Gdańskiej</w:delText>
        </w:r>
      </w:del>
    </w:p>
    <w:p w14:paraId="51F8CF59" w14:textId="7AFEC7F1" w:rsidR="00B265D6" w:rsidRPr="008362B7" w:rsidDel="00317AFE" w:rsidRDefault="00B265D6" w:rsidP="00B265D6">
      <w:pPr>
        <w:pStyle w:val="Akapitzlist"/>
        <w:widowControl w:val="0"/>
        <w:numPr>
          <w:ilvl w:val="0"/>
          <w:numId w:val="45"/>
        </w:numPr>
        <w:suppressAutoHyphens/>
        <w:spacing w:after="120" w:line="300" w:lineRule="auto"/>
        <w:ind w:left="714" w:hanging="357"/>
        <w:contextualSpacing w:val="0"/>
        <w:rPr>
          <w:del w:id="262" w:author="Gosia" w:date="2024-08-13T13:31:00Z"/>
          <w:rFonts w:ascii="Arial" w:hAnsi="Arial" w:cs="Arial"/>
          <w:b/>
          <w:bCs/>
          <w:sz w:val="20"/>
          <w:szCs w:val="20"/>
        </w:rPr>
      </w:pPr>
      <w:del w:id="263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 xml:space="preserve">Przedmiotem zamówienia jest usługa polegająca na zorganizowaniu i przeprowadzeniu 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 xml:space="preserve">warsztatów/szkolenia z zakresu zastosowania oprogramowania ANSYS. Szkoleniem zostaną objęci nauczyciele akademiccy/doktoranci z Wydziału Fizyki Technicznej i Matematyki Stosowanej Politechniki Gdańskiej – 10 osób. </w:delText>
        </w:r>
      </w:del>
    </w:p>
    <w:p w14:paraId="51375ED3" w14:textId="1790FB64" w:rsidR="00B265D6" w:rsidRPr="008362B7" w:rsidDel="00317AFE" w:rsidRDefault="00B265D6" w:rsidP="00B265D6">
      <w:pPr>
        <w:pStyle w:val="Akapitzlist"/>
        <w:widowControl w:val="0"/>
        <w:numPr>
          <w:ilvl w:val="0"/>
          <w:numId w:val="45"/>
        </w:numPr>
        <w:suppressAutoHyphens/>
        <w:spacing w:after="120" w:line="300" w:lineRule="auto"/>
        <w:contextualSpacing w:val="0"/>
        <w:rPr>
          <w:del w:id="264" w:author="Gosia" w:date="2024-08-13T13:31:00Z"/>
          <w:rFonts w:ascii="Arial" w:hAnsi="Arial" w:cs="Arial"/>
          <w:iCs/>
          <w:sz w:val="20"/>
          <w:szCs w:val="20"/>
        </w:rPr>
      </w:pPr>
      <w:del w:id="265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Usługa realizowana będzie w ramach projektu</w:delText>
        </w:r>
        <w:r w:rsidRPr="008362B7" w:rsidDel="00317AFE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b/>
            <w:bCs/>
            <w:i/>
            <w:sz w:val="20"/>
            <w:szCs w:val="20"/>
          </w:rPr>
          <w:delText>„Kadra 5.0. Rozwój kompetencji nauczycieli i doktorantów”</w:delText>
        </w:r>
        <w:r w:rsidRPr="008362B7" w:rsidDel="00317AFE">
          <w:rPr>
            <w:rFonts w:ascii="Arial" w:hAnsi="Arial" w:cs="Arial"/>
            <w:i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sz w:val="20"/>
            <w:szCs w:val="20"/>
          </w:rPr>
          <w:delText xml:space="preserve">współfinansowanego przez Unię Europejską ze środków Europejskiego Funduszu Społecznego Plus w ramach programu Fundusze Europejskie dla Rozwoju Społecznego nr umowy o dofinansowanie </w:delText>
        </w:r>
        <w:r w:rsidRPr="008362B7" w:rsidDel="00317AFE">
          <w:rPr>
            <w:rFonts w:ascii="Arial" w:eastAsia="Calibri" w:hAnsi="Arial" w:cs="Arial"/>
            <w:bCs/>
            <w:sz w:val="20"/>
            <w:szCs w:val="20"/>
          </w:rPr>
          <w:delText>FERS.01.05-IP.08-0102/23-00</w:delText>
        </w:r>
        <w:r w:rsidRPr="008362B7" w:rsidDel="00317AFE">
          <w:rPr>
            <w:rFonts w:ascii="Arial" w:hAnsi="Arial" w:cs="Arial"/>
            <w:sz w:val="20"/>
            <w:szCs w:val="20"/>
          </w:rPr>
          <w:delText>.</w:delText>
        </w:r>
      </w:del>
    </w:p>
    <w:p w14:paraId="543DA828" w14:textId="06ADCFA8" w:rsidR="00B265D6" w:rsidRPr="008362B7" w:rsidDel="00317AFE" w:rsidRDefault="00B265D6" w:rsidP="00B265D6">
      <w:pPr>
        <w:pStyle w:val="Akapitzlist"/>
        <w:widowControl w:val="0"/>
        <w:numPr>
          <w:ilvl w:val="0"/>
          <w:numId w:val="45"/>
        </w:numPr>
        <w:suppressAutoHyphens/>
        <w:spacing w:after="120" w:line="300" w:lineRule="auto"/>
        <w:contextualSpacing w:val="0"/>
        <w:rPr>
          <w:del w:id="266" w:author="Gosia" w:date="2024-08-13T13:31:00Z"/>
          <w:rFonts w:ascii="Arial" w:hAnsi="Arial" w:cs="Arial"/>
          <w:color w:val="000000"/>
          <w:sz w:val="20"/>
          <w:szCs w:val="20"/>
        </w:rPr>
      </w:pPr>
      <w:del w:id="267" w:author="Gosia" w:date="2024-08-13T13:31:00Z"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</w:rPr>
          <w:delText>ANSYS</w:delText>
        </w:r>
        <w:r w:rsidRPr="008362B7" w:rsidDel="00317AFE">
          <w:rPr>
            <w:rFonts w:ascii="Arial" w:hAnsi="Arial" w:cs="Arial"/>
            <w:color w:val="000000"/>
            <w:sz w:val="20"/>
            <w:szCs w:val="20"/>
          </w:rPr>
          <w:delText xml:space="preserve"> stanowi platformę umożliwiającą</w:delText>
        </w:r>
        <w:r w:rsidRPr="008362B7" w:rsidDel="00317AFE">
          <w:rPr>
            <w:rFonts w:ascii="Arial" w:hAnsi="Arial" w:cs="Arial"/>
            <w:sz w:val="20"/>
            <w:szCs w:val="20"/>
          </w:rPr>
          <w:delText xml:space="preserve"> projektowanie oraz analizę modelu pod kątem analiz przepływowych, wytrzymałościowych, sprzężonych oraz elektromagnetycznych w jednolitym środowisku, bez konieczności użycia dodatkowych narzędzi do symulacji. Dzięki temu oprogramowaniu inżynierowie CAD i CAE mogą bezpośrednio i w krótkim czasie eksplorować swoje pomysły oraz wdrażać nowatorskie rozwiązania. </w:delText>
        </w:r>
        <w:r w:rsidRPr="008362B7" w:rsidDel="00317AFE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</w:rPr>
          <w:delText xml:space="preserve">Celem warsztatów/szkolenia jest podniesienie kompetencji cyfrowych nauczycieli akademickich/doktorantów Wydziału 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 xml:space="preserve">Fizyki Technicznej i Matematyki Stosowanej </w:delText>
        </w:r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  <w:u w:val="single"/>
          </w:rPr>
          <w:delText>w zakresie warsztatów/szkoleń wprowadzających z zastosowania oprogramowania ANSYS</w:delText>
        </w:r>
        <w:r w:rsidR="002F75C9" w:rsidDel="00317AFE">
          <w:rPr>
            <w:rFonts w:ascii="Arial" w:hAnsi="Arial" w:cs="Arial"/>
            <w:b/>
            <w:bCs/>
            <w:color w:val="000000"/>
            <w:sz w:val="20"/>
            <w:szCs w:val="20"/>
            <w:u w:val="single"/>
          </w:rPr>
          <w:delText xml:space="preserve">. </w:delText>
        </w:r>
        <w:r w:rsidRPr="008362B7" w:rsidDel="00317AFE">
          <w:rPr>
            <w:rFonts w:ascii="Arial" w:hAnsi="Arial" w:cs="Arial"/>
            <w:b/>
            <w:bCs/>
            <w:color w:val="000000"/>
            <w:sz w:val="20"/>
            <w:szCs w:val="20"/>
          </w:rPr>
          <w:delText xml:space="preserve"> Oczekiwanym efektem warsztatów/szkolenia będzie 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>pozyskanie przez uczestników podstawowej wiedzy i umiejętności w zakresie modelowania, przygotowania geometrii na potrzeby obliczeń badawczych lub inżynierskich.</w:delText>
        </w:r>
      </w:del>
    </w:p>
    <w:p w14:paraId="5C68E8C3" w14:textId="1B21F4BC" w:rsidR="00B265D6" w:rsidRPr="008362B7" w:rsidDel="00317AFE" w:rsidRDefault="00B265D6" w:rsidP="00B265D6">
      <w:pPr>
        <w:pStyle w:val="Akapitzlist"/>
        <w:widowControl w:val="0"/>
        <w:numPr>
          <w:ilvl w:val="0"/>
          <w:numId w:val="45"/>
        </w:numPr>
        <w:suppressAutoHyphens/>
        <w:spacing w:after="120" w:line="300" w:lineRule="auto"/>
        <w:ind w:left="714" w:hanging="357"/>
        <w:contextualSpacing w:val="0"/>
        <w:rPr>
          <w:del w:id="268" w:author="Gosia" w:date="2024-08-13T13:31:00Z"/>
          <w:rFonts w:ascii="Arial" w:hAnsi="Arial" w:cs="Arial"/>
          <w:sz w:val="20"/>
          <w:szCs w:val="20"/>
        </w:rPr>
      </w:pPr>
      <w:del w:id="269" w:author="Gosia" w:date="2024-08-13T13:31:00Z">
        <w:r w:rsidRPr="008362B7" w:rsidDel="00317AFE">
          <w:rPr>
            <w:rFonts w:ascii="Arial" w:hAnsi="Arial" w:cs="Arial"/>
            <w:color w:val="000000"/>
            <w:sz w:val="20"/>
            <w:szCs w:val="20"/>
          </w:rPr>
          <w:delText>Szczegółowa liczba grup warsztatowych, liczba uczestników oraz terminy realizacji szkoleń znajdują się z poniższej tabeli:</w:delText>
        </w:r>
      </w:del>
    </w:p>
    <w:tbl>
      <w:tblPr>
        <w:tblW w:w="8505" w:type="dxa"/>
        <w:tblInd w:w="7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5"/>
        <w:gridCol w:w="1272"/>
        <w:gridCol w:w="1330"/>
        <w:gridCol w:w="1283"/>
        <w:gridCol w:w="1535"/>
      </w:tblGrid>
      <w:tr w:rsidR="00B265D6" w:rsidRPr="008362B7" w:rsidDel="00317AFE" w14:paraId="06CD32D3" w14:textId="479F4DAF" w:rsidTr="00183DDC">
        <w:trPr>
          <w:trHeight w:val="990"/>
          <w:del w:id="270" w:author="Gosia" w:date="2024-08-13T13:31:00Z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5FB3" w14:textId="00B68799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271" w:author="Gosia" w:date="2024-08-13T13:31:00Z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del w:id="272" w:author="Gosia" w:date="2024-08-13T13:31:00Z"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Szkolenie ANSYS </w:delText>
              </w:r>
            </w:del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2E38" w14:textId="757CAE01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273" w:author="Gosia" w:date="2024-08-13T13:31:00Z"/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del w:id="274" w:author="Gosia" w:date="2024-08-13T13:31:00Z">
              <w:r w:rsidRPr="008362B7" w:rsidDel="00317AFE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pl-PL"/>
                </w:rPr>
                <w:delText>Liczba godz.</w:delText>
              </w:r>
            </w:del>
          </w:p>
        </w:tc>
        <w:tc>
          <w:tcPr>
            <w:tcW w:w="1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3EC2A" w14:textId="4B2C49C2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275" w:author="Gosia" w:date="2024-08-13T13:31:00Z"/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del w:id="276" w:author="Gosia" w:date="2024-08-13T13:31:00Z">
              <w:r w:rsidRPr="008362B7" w:rsidDel="00317AFE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pl-PL"/>
                </w:rPr>
                <w:delText>Liczba uczestników</w:delText>
              </w:r>
            </w:del>
          </w:p>
        </w:tc>
        <w:tc>
          <w:tcPr>
            <w:tcW w:w="1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7EE95" w14:textId="7D168458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277" w:author="Gosia" w:date="2024-08-13T13:31:00Z"/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del w:id="278" w:author="Gosia" w:date="2024-08-13T13:31:00Z">
              <w:r w:rsidRPr="008362B7" w:rsidDel="00317AFE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pl-PL"/>
                </w:rPr>
                <w:delText>Maks. liczba osób w 1 grupie</w:delText>
              </w:r>
            </w:del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B67A" w14:textId="286862B4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279" w:author="Gosia" w:date="2024-08-13T13:31:00Z"/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del w:id="280" w:author="Gosia" w:date="2024-08-13T13:31:00Z">
              <w:r w:rsidRPr="008362B7" w:rsidDel="00317AFE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pl-PL"/>
                </w:rPr>
                <w:delText>Termin/ terminy realizacji szkolenia</w:delText>
              </w:r>
            </w:del>
          </w:p>
        </w:tc>
      </w:tr>
      <w:tr w:rsidR="00B265D6" w:rsidRPr="008362B7" w:rsidDel="00317AFE" w14:paraId="342CDB75" w14:textId="158D37F4" w:rsidTr="00183DDC">
        <w:trPr>
          <w:trHeight w:val="795"/>
          <w:del w:id="281" w:author="Gosia" w:date="2024-08-13T13:31:00Z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238D97" w14:textId="4574188D" w:rsidR="00B265D6" w:rsidRPr="008362B7" w:rsidDel="00317AFE" w:rsidRDefault="00B265D6" w:rsidP="00183DDC">
            <w:pPr>
              <w:spacing w:after="0" w:line="300" w:lineRule="auto"/>
              <w:rPr>
                <w:del w:id="282" w:author="Gosia" w:date="2024-08-13T13:31:00Z"/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del w:id="283" w:author="Gosia" w:date="2024-08-13T13:31:00Z">
              <w:r w:rsidRPr="008362B7" w:rsidDel="00317AFE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pl-PL"/>
                </w:rPr>
                <w:delText>Wydział Fizyki Technicznej i Matematyki Stosowanej PG</w:delText>
              </w:r>
            </w:del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B9187" w14:textId="69196103" w:rsidR="00B265D6" w:rsidRPr="00281251" w:rsidDel="00317AFE" w:rsidRDefault="00B265D6" w:rsidP="00183DDC">
            <w:pPr>
              <w:spacing w:after="0" w:line="300" w:lineRule="auto"/>
              <w:jc w:val="center"/>
              <w:rPr>
                <w:del w:id="284" w:author="Gosia" w:date="2024-08-13T13:31:00Z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del w:id="285" w:author="Gosia" w:date="2024-08-13T13:31:00Z"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 xml:space="preserve">8h szkolenia w formie stacjonarnej i </w:delText>
              </w:r>
              <w:r w:rsidRPr="00281251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1 moduł w formie zdalnych konsultacji w wymiarze</w:delText>
              </w:r>
            </w:del>
          </w:p>
          <w:p w14:paraId="550AC04F" w14:textId="18236E57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286" w:author="Gosia" w:date="2024-08-13T13:31:00Z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del w:id="287" w:author="Gosia" w:date="2024-08-13T13:31:00Z">
              <w:r w:rsidRPr="00281251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4 h</w:delText>
              </w:r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/1</w:delText>
              </w:r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 xml:space="preserve">  godzina lekcyjna = 45 minut</w:delText>
              </w:r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 xml:space="preserve"> </w:delText>
              </w:r>
            </w:del>
          </w:p>
        </w:tc>
        <w:tc>
          <w:tcPr>
            <w:tcW w:w="1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06F7E" w14:textId="224CB974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288" w:author="Gosia" w:date="2024-08-13T13:31:00Z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del w:id="289" w:author="Gosia" w:date="2024-08-13T13:31:00Z"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10</w:delText>
              </w:r>
            </w:del>
          </w:p>
        </w:tc>
        <w:tc>
          <w:tcPr>
            <w:tcW w:w="1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F19E" w14:textId="7473534E" w:rsidR="00B265D6" w:rsidRPr="008362B7" w:rsidDel="00317AFE" w:rsidRDefault="00B265D6" w:rsidP="00183DDC">
            <w:pPr>
              <w:spacing w:after="0" w:line="300" w:lineRule="auto"/>
              <w:jc w:val="center"/>
              <w:rPr>
                <w:del w:id="290" w:author="Gosia" w:date="2024-08-13T13:31:00Z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del w:id="291" w:author="Gosia" w:date="2024-08-13T13:31:00Z"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10</w:delText>
              </w:r>
            </w:del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F00C3" w14:textId="1C3AC466" w:rsidR="00B265D6" w:rsidRPr="008362B7" w:rsidDel="00317AFE" w:rsidRDefault="00D060F9" w:rsidP="00183DDC">
            <w:pPr>
              <w:spacing w:after="0" w:line="300" w:lineRule="auto"/>
              <w:jc w:val="center"/>
              <w:rPr>
                <w:del w:id="292" w:author="Gosia" w:date="2024-08-13T13:31:00Z"/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del w:id="293" w:author="Gosia" w:date="2024-08-13T13:31:00Z">
              <w:r w:rsidRPr="008362B7" w:rsidDel="00317AFE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delText>Do 12 tygodni od zawarcia umowy</w:delText>
              </w:r>
            </w:del>
          </w:p>
        </w:tc>
      </w:tr>
    </w:tbl>
    <w:p w14:paraId="37EBEE32" w14:textId="65A83646" w:rsidR="00B265D6" w:rsidRPr="008362B7" w:rsidDel="00317AFE" w:rsidRDefault="00B265D6" w:rsidP="00B265D6">
      <w:pPr>
        <w:spacing w:after="120" w:line="300" w:lineRule="auto"/>
        <w:rPr>
          <w:del w:id="294" w:author="Gosia" w:date="2024-08-13T13:31:00Z"/>
          <w:rFonts w:ascii="Arial" w:hAnsi="Arial" w:cs="Arial"/>
          <w:sz w:val="20"/>
          <w:szCs w:val="20"/>
        </w:rPr>
      </w:pPr>
    </w:p>
    <w:p w14:paraId="711DD412" w14:textId="013702D6" w:rsidR="00B265D6" w:rsidRPr="008362B7" w:rsidDel="00317AFE" w:rsidRDefault="00B265D6" w:rsidP="00B265D6">
      <w:pPr>
        <w:spacing w:after="120" w:line="300" w:lineRule="auto"/>
        <w:rPr>
          <w:del w:id="295" w:author="Gosia" w:date="2024-08-13T13:31:00Z"/>
          <w:rFonts w:ascii="Arial" w:hAnsi="Arial" w:cs="Arial"/>
          <w:sz w:val="20"/>
          <w:szCs w:val="20"/>
        </w:rPr>
      </w:pPr>
    </w:p>
    <w:p w14:paraId="205DA390" w14:textId="36747255" w:rsidR="00B265D6" w:rsidRPr="008362B7" w:rsidDel="00317AFE" w:rsidRDefault="00B265D6" w:rsidP="00B265D6">
      <w:pPr>
        <w:spacing w:after="120" w:line="300" w:lineRule="auto"/>
        <w:rPr>
          <w:del w:id="296" w:author="Gosia" w:date="2024-08-13T13:31:00Z"/>
          <w:rFonts w:ascii="Arial" w:hAnsi="Arial" w:cs="Arial"/>
          <w:sz w:val="20"/>
          <w:szCs w:val="20"/>
        </w:rPr>
      </w:pPr>
    </w:p>
    <w:p w14:paraId="435889E1" w14:textId="2C52EF43" w:rsidR="00B265D6" w:rsidRPr="008362B7" w:rsidDel="00317AFE" w:rsidRDefault="00B265D6" w:rsidP="00B265D6">
      <w:pPr>
        <w:pStyle w:val="Akapitzlist"/>
        <w:widowControl w:val="0"/>
        <w:numPr>
          <w:ilvl w:val="0"/>
          <w:numId w:val="45"/>
        </w:numPr>
        <w:suppressAutoHyphens/>
        <w:spacing w:after="120" w:line="300" w:lineRule="auto"/>
        <w:ind w:left="714" w:hanging="357"/>
        <w:contextualSpacing w:val="0"/>
        <w:rPr>
          <w:del w:id="297" w:author="Gosia" w:date="2024-08-13T13:31:00Z"/>
          <w:rFonts w:ascii="Arial" w:hAnsi="Arial" w:cs="Arial"/>
          <w:sz w:val="20"/>
          <w:szCs w:val="20"/>
        </w:rPr>
      </w:pPr>
      <w:del w:id="298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Forma szkolenia</w:delText>
        </w:r>
      </w:del>
    </w:p>
    <w:p w14:paraId="36AE49EA" w14:textId="0A3E709E" w:rsidR="00B265D6" w:rsidRPr="00281251" w:rsidDel="00317AFE" w:rsidRDefault="00B265D6" w:rsidP="00B265D6">
      <w:pPr>
        <w:pStyle w:val="Akapitzlist"/>
        <w:widowControl w:val="0"/>
        <w:spacing w:after="120" w:line="300" w:lineRule="auto"/>
        <w:ind w:left="714"/>
        <w:contextualSpacing w:val="0"/>
        <w:rPr>
          <w:del w:id="299" w:author="Gosia" w:date="2024-08-13T13:31:00Z"/>
          <w:rFonts w:ascii="Arial" w:eastAsia="Times New Roman" w:hAnsi="Arial" w:cs="Arial"/>
          <w:b/>
          <w:bCs/>
          <w:sz w:val="20"/>
          <w:szCs w:val="20"/>
          <w:lang w:eastAsia="pl-PL"/>
        </w:rPr>
      </w:pPr>
      <w:del w:id="300" w:author="Gosia" w:date="2024-08-13T13:31:00Z">
        <w:r w:rsidRPr="008362B7" w:rsidDel="00317AFE">
          <w:rPr>
            <w:rFonts w:ascii="Arial" w:eastAsia="Times New Roman" w:hAnsi="Arial" w:cs="Arial"/>
            <w:b/>
            <w:bCs/>
            <w:sz w:val="20"/>
            <w:szCs w:val="20"/>
            <w:lang w:eastAsia="pl-PL"/>
          </w:rPr>
          <w:delText xml:space="preserve">Warsztaty/szkolenie dla Wydziału </w:delText>
        </w:r>
        <w:r w:rsidRPr="008362B7" w:rsidDel="00317AFE">
          <w:rPr>
            <w:rFonts w:ascii="Arial" w:hAnsi="Arial" w:cs="Arial"/>
            <w:b/>
            <w:bCs/>
            <w:sz w:val="20"/>
            <w:szCs w:val="20"/>
          </w:rPr>
          <w:delText>Fizyki Technicznej i Matematyki Stosowanej</w:delText>
        </w:r>
        <w:r w:rsidRPr="008362B7" w:rsidDel="00317AFE">
          <w:rPr>
            <w:rFonts w:ascii="Arial" w:eastAsia="Times New Roman" w:hAnsi="Arial" w:cs="Arial"/>
            <w:b/>
            <w:bCs/>
            <w:sz w:val="20"/>
            <w:szCs w:val="20"/>
            <w:lang w:eastAsia="pl-PL"/>
          </w:rPr>
          <w:delText xml:space="preserve"> Politechniki Gdańskiej w formie </w:delText>
        </w:r>
        <w:r w:rsidRPr="00281251" w:rsidDel="00317AFE">
          <w:rPr>
            <w:rFonts w:ascii="Arial" w:eastAsia="Times New Roman" w:hAnsi="Arial" w:cs="Arial"/>
            <w:b/>
            <w:bCs/>
            <w:sz w:val="20"/>
            <w:szCs w:val="20"/>
            <w:lang w:eastAsia="pl-PL"/>
          </w:rPr>
          <w:delText>mieszanej</w:delText>
        </w:r>
        <w:r w:rsidRPr="008362B7" w:rsidDel="00317AFE">
          <w:rPr>
            <w:rFonts w:ascii="Arial" w:eastAsia="Times New Roman" w:hAnsi="Arial" w:cs="Arial"/>
            <w:b/>
            <w:bCs/>
            <w:sz w:val="20"/>
            <w:szCs w:val="20"/>
            <w:lang w:eastAsia="pl-PL"/>
          </w:rPr>
          <w:delText xml:space="preserve"> – 8h szkolenia w formie stacjonarnej </w:delText>
        </w:r>
        <w:r w:rsidRPr="00281251" w:rsidDel="00317AFE">
          <w:rPr>
            <w:rFonts w:ascii="Arial" w:eastAsia="Times New Roman" w:hAnsi="Arial" w:cs="Arial"/>
            <w:b/>
            <w:bCs/>
            <w:sz w:val="20"/>
            <w:szCs w:val="20"/>
            <w:lang w:eastAsia="pl-PL"/>
          </w:rPr>
          <w:delText>oraz 4h konsultacji w formie zdalnej.</w:delText>
        </w:r>
      </w:del>
    </w:p>
    <w:p w14:paraId="5756734B" w14:textId="0F92279D" w:rsidR="00B265D6" w:rsidRPr="008362B7" w:rsidDel="00317AFE" w:rsidRDefault="00B265D6" w:rsidP="00B265D6">
      <w:pPr>
        <w:pStyle w:val="Akapitzlist"/>
        <w:widowControl w:val="0"/>
        <w:numPr>
          <w:ilvl w:val="0"/>
          <w:numId w:val="45"/>
        </w:numPr>
        <w:suppressAutoHyphens/>
        <w:spacing w:after="120" w:line="300" w:lineRule="auto"/>
        <w:contextualSpacing w:val="0"/>
        <w:rPr>
          <w:del w:id="301" w:author="Gosia" w:date="2024-08-13T13:31:00Z"/>
          <w:rFonts w:ascii="Arial" w:eastAsia="Times New Roman" w:hAnsi="Arial" w:cs="Arial"/>
          <w:b/>
          <w:bCs/>
          <w:sz w:val="20"/>
          <w:szCs w:val="20"/>
          <w:lang w:eastAsia="pl-PL"/>
        </w:rPr>
      </w:pPr>
      <w:del w:id="302" w:author="Gosia" w:date="2024-08-13T13:31:00Z">
        <w:r w:rsidRPr="008362B7" w:rsidDel="00317AFE">
          <w:rPr>
            <w:rFonts w:ascii="Arial" w:eastAsia="Times New Roman" w:hAnsi="Arial" w:cs="Arial"/>
            <w:b/>
            <w:bCs/>
            <w:sz w:val="20"/>
            <w:szCs w:val="20"/>
            <w:lang w:eastAsia="pl-PL"/>
          </w:rPr>
          <w:delText xml:space="preserve">Wykonawca nieodpłatnie udostępni niezbędne licencje oprogramowania na czas warsztatów/szkolenia. </w:delText>
        </w:r>
      </w:del>
    </w:p>
    <w:p w14:paraId="39D39A39" w14:textId="75066821" w:rsidR="00B265D6" w:rsidRPr="008362B7" w:rsidDel="00317AFE" w:rsidRDefault="00B265D6" w:rsidP="00B265D6">
      <w:pPr>
        <w:pStyle w:val="Akapitzlist"/>
        <w:numPr>
          <w:ilvl w:val="0"/>
          <w:numId w:val="45"/>
        </w:numPr>
        <w:suppressAutoHyphens/>
        <w:spacing w:after="120" w:line="300" w:lineRule="auto"/>
        <w:contextualSpacing w:val="0"/>
        <w:rPr>
          <w:del w:id="303" w:author="Gosia" w:date="2024-08-13T13:31:00Z"/>
          <w:rFonts w:ascii="Arial" w:hAnsi="Arial" w:cs="Arial"/>
          <w:b/>
          <w:bCs/>
          <w:color w:val="000000" w:themeColor="text1"/>
          <w:sz w:val="20"/>
          <w:szCs w:val="20"/>
        </w:rPr>
      </w:pPr>
      <w:del w:id="304" w:author="Gosia" w:date="2024-08-13T13:31:00Z">
        <w:r w:rsidRPr="008362B7" w:rsidDel="00317AFE"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delText>1 godzina zajęć  =  45 minut, zgodnie z tabelą w pkt. 4.</w:delText>
        </w:r>
      </w:del>
    </w:p>
    <w:p w14:paraId="05D05C2B" w14:textId="12259937" w:rsidR="00B265D6" w:rsidRPr="008362B7" w:rsidDel="00317AFE" w:rsidRDefault="00B265D6" w:rsidP="00B265D6">
      <w:pPr>
        <w:pStyle w:val="Akapitzlist"/>
        <w:widowControl w:val="0"/>
        <w:numPr>
          <w:ilvl w:val="0"/>
          <w:numId w:val="45"/>
        </w:numPr>
        <w:suppressAutoHyphens/>
        <w:spacing w:after="120" w:line="300" w:lineRule="auto"/>
        <w:ind w:left="714" w:hanging="357"/>
        <w:contextualSpacing w:val="0"/>
        <w:rPr>
          <w:del w:id="305" w:author="Gosia" w:date="2024-08-13T13:31:00Z"/>
          <w:rFonts w:ascii="Arial" w:hAnsi="Arial" w:cs="Arial"/>
          <w:bCs/>
          <w:sz w:val="20"/>
          <w:szCs w:val="20"/>
        </w:rPr>
      </w:pPr>
      <w:del w:id="306" w:author="Gosia" w:date="2024-08-13T13:31:00Z">
        <w:r w:rsidRPr="008362B7" w:rsidDel="00317AFE">
          <w:rPr>
            <w:rFonts w:ascii="Arial" w:hAnsi="Arial" w:cs="Arial"/>
            <w:bCs/>
            <w:sz w:val="20"/>
            <w:szCs w:val="20"/>
          </w:rPr>
          <w:delText>Język szkolenia</w:delText>
        </w:r>
        <w:r w:rsidRPr="008362B7" w:rsidDel="00317AFE">
          <w:rPr>
            <w:rFonts w:ascii="Arial" w:hAnsi="Arial" w:cs="Arial"/>
            <w:bCs/>
            <w:iCs/>
            <w:sz w:val="20"/>
            <w:szCs w:val="20"/>
          </w:rPr>
          <w:delText>:</w:delText>
        </w:r>
        <w:r w:rsidRPr="008362B7" w:rsidDel="00317AFE">
          <w:rPr>
            <w:rFonts w:ascii="Arial" w:hAnsi="Arial" w:cs="Arial"/>
            <w:bCs/>
            <w:i/>
            <w:sz w:val="20"/>
            <w:szCs w:val="20"/>
          </w:rPr>
          <w:delText xml:space="preserve"> </w:delText>
        </w:r>
        <w:r w:rsidRPr="008362B7" w:rsidDel="00317AFE">
          <w:rPr>
            <w:rFonts w:ascii="Arial" w:hAnsi="Arial" w:cs="Arial"/>
            <w:bCs/>
            <w:iCs/>
            <w:sz w:val="20"/>
            <w:szCs w:val="20"/>
          </w:rPr>
          <w:delText>polski</w:delText>
        </w:r>
      </w:del>
    </w:p>
    <w:p w14:paraId="256CA0D5" w14:textId="640A4EE3" w:rsidR="00B265D6" w:rsidRPr="008362B7" w:rsidDel="00317AFE" w:rsidRDefault="00B265D6" w:rsidP="00B265D6">
      <w:pPr>
        <w:pStyle w:val="Akapitzlist"/>
        <w:widowControl w:val="0"/>
        <w:numPr>
          <w:ilvl w:val="0"/>
          <w:numId w:val="45"/>
        </w:numPr>
        <w:suppressAutoHyphens/>
        <w:spacing w:after="120" w:line="300" w:lineRule="auto"/>
        <w:ind w:left="714" w:hanging="357"/>
        <w:contextualSpacing w:val="0"/>
        <w:rPr>
          <w:del w:id="307" w:author="Gosia" w:date="2024-08-13T13:31:00Z"/>
          <w:rFonts w:ascii="Arial" w:hAnsi="Arial" w:cs="Arial"/>
          <w:bCs/>
          <w:sz w:val="20"/>
          <w:szCs w:val="20"/>
        </w:rPr>
      </w:pPr>
      <w:del w:id="308" w:author="Gosia" w:date="2024-08-13T13:31:00Z">
        <w:r w:rsidRPr="008362B7" w:rsidDel="00317AFE">
          <w:rPr>
            <w:rFonts w:ascii="Arial" w:hAnsi="Arial" w:cs="Arial"/>
            <w:bCs/>
            <w:sz w:val="20"/>
            <w:szCs w:val="20"/>
          </w:rPr>
          <w:delText xml:space="preserve">Język materiałów szkoleniowych: </w:delText>
        </w:r>
        <w:r w:rsidRPr="008362B7" w:rsidDel="00317AFE">
          <w:rPr>
            <w:rFonts w:ascii="Arial" w:hAnsi="Arial" w:cs="Arial"/>
            <w:bCs/>
            <w:iCs/>
            <w:sz w:val="20"/>
            <w:szCs w:val="20"/>
          </w:rPr>
          <w:delText xml:space="preserve">polski </w:delText>
        </w:r>
      </w:del>
    </w:p>
    <w:p w14:paraId="5362E298" w14:textId="5A6FD3BC" w:rsidR="00B265D6" w:rsidRPr="008362B7" w:rsidDel="00317AFE" w:rsidRDefault="00B265D6" w:rsidP="00B265D6">
      <w:pPr>
        <w:pStyle w:val="Akapitzlist"/>
        <w:widowControl w:val="0"/>
        <w:numPr>
          <w:ilvl w:val="0"/>
          <w:numId w:val="45"/>
        </w:numPr>
        <w:suppressAutoHyphens/>
        <w:spacing w:after="120" w:line="300" w:lineRule="auto"/>
        <w:ind w:left="714" w:hanging="357"/>
        <w:contextualSpacing w:val="0"/>
        <w:rPr>
          <w:del w:id="309" w:author="Gosia" w:date="2024-08-13T13:31:00Z"/>
          <w:rFonts w:ascii="Arial" w:hAnsi="Arial" w:cs="Arial"/>
          <w:b/>
          <w:sz w:val="20"/>
          <w:szCs w:val="20"/>
        </w:rPr>
      </w:pPr>
      <w:del w:id="310" w:author="Gosia" w:date="2024-08-13T13:31:00Z">
        <w:r w:rsidRPr="008362B7" w:rsidDel="00317AFE">
          <w:rPr>
            <w:rFonts w:ascii="Arial" w:hAnsi="Arial" w:cs="Arial"/>
            <w:bCs/>
            <w:sz w:val="20"/>
            <w:szCs w:val="20"/>
          </w:rPr>
          <w:delText xml:space="preserve">Uczestnicy szkoleń – </w:delText>
        </w:r>
        <w:r w:rsidRPr="000D0704" w:rsidDel="00317AFE">
          <w:rPr>
            <w:rFonts w:ascii="Arial" w:hAnsi="Arial" w:cs="Arial"/>
            <w:sz w:val="20"/>
            <w:szCs w:val="20"/>
          </w:rPr>
          <w:delText xml:space="preserve">nauczyciele akademiccy/doktoranci z Wydziału </w:delText>
        </w:r>
        <w:r w:rsidRPr="000D0704" w:rsidDel="00317AFE">
          <w:rPr>
            <w:rFonts w:ascii="Arial" w:hAnsi="Arial" w:cs="Arial"/>
            <w:bCs/>
            <w:sz w:val="20"/>
            <w:szCs w:val="20"/>
          </w:rPr>
          <w:delText>Fizyki Technicznej i Matematyki Stosowanej Politechniki Gdańskiej</w:delText>
        </w:r>
        <w:r w:rsidRPr="008362B7" w:rsidDel="00317AFE">
          <w:rPr>
            <w:rFonts w:ascii="Arial" w:hAnsi="Arial" w:cs="Arial"/>
            <w:b/>
            <w:sz w:val="20"/>
            <w:szCs w:val="20"/>
          </w:rPr>
          <w:delText xml:space="preserve">. </w:delText>
        </w:r>
      </w:del>
    </w:p>
    <w:p w14:paraId="139BCB8C" w14:textId="1230D2AF" w:rsidR="00B265D6" w:rsidRPr="008362B7" w:rsidDel="00317AFE" w:rsidRDefault="00B265D6" w:rsidP="00B265D6">
      <w:pPr>
        <w:pStyle w:val="Akapitzlist"/>
        <w:widowControl w:val="0"/>
        <w:numPr>
          <w:ilvl w:val="0"/>
          <w:numId w:val="45"/>
        </w:numPr>
        <w:suppressAutoHyphens/>
        <w:spacing w:after="120" w:line="300" w:lineRule="auto"/>
        <w:ind w:left="714" w:hanging="357"/>
        <w:contextualSpacing w:val="0"/>
        <w:rPr>
          <w:del w:id="311" w:author="Gosia" w:date="2024-08-13T13:31:00Z"/>
          <w:rFonts w:ascii="Arial" w:hAnsi="Arial" w:cs="Arial"/>
          <w:bCs/>
          <w:sz w:val="20"/>
          <w:szCs w:val="20"/>
        </w:rPr>
      </w:pPr>
      <w:del w:id="312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Lic</w:delText>
        </w:r>
        <w:r w:rsidRPr="008362B7" w:rsidDel="00317AFE">
          <w:rPr>
            <w:rFonts w:ascii="Arial" w:hAnsi="Arial" w:cs="Arial"/>
            <w:bCs/>
            <w:sz w:val="20"/>
            <w:szCs w:val="20"/>
          </w:rPr>
          <w:delText>zba uczestników warsztatów: zgodnie z tabelą w pkt. 4</w:delText>
        </w:r>
      </w:del>
    </w:p>
    <w:p w14:paraId="5ADC63AB" w14:textId="43E77B0E" w:rsidR="00B265D6" w:rsidRPr="008362B7" w:rsidDel="00317AFE" w:rsidRDefault="00B265D6" w:rsidP="00B265D6">
      <w:pPr>
        <w:pStyle w:val="Akapitzlist"/>
        <w:numPr>
          <w:ilvl w:val="0"/>
          <w:numId w:val="45"/>
        </w:numPr>
        <w:suppressAutoHyphens/>
        <w:spacing w:after="120" w:line="300" w:lineRule="auto"/>
        <w:ind w:left="714" w:hanging="357"/>
        <w:contextualSpacing w:val="0"/>
        <w:rPr>
          <w:del w:id="313" w:author="Gosia" w:date="2024-08-13T13:31:00Z"/>
          <w:rFonts w:ascii="Arial" w:hAnsi="Arial" w:cs="Arial"/>
          <w:sz w:val="20"/>
          <w:szCs w:val="20"/>
        </w:rPr>
      </w:pPr>
      <w:del w:id="314" w:author="Gosia" w:date="2024-08-13T13:31:00Z">
        <w:r w:rsidRPr="008362B7" w:rsidDel="00317AFE">
          <w:rPr>
            <w:rFonts w:ascii="Arial" w:hAnsi="Arial" w:cs="Arial"/>
            <w:bCs/>
            <w:sz w:val="20"/>
            <w:szCs w:val="20"/>
          </w:rPr>
          <w:delText>Termin realizacji szkoleń: zgodnie z tabelą w pkt. 4.</w:delText>
        </w:r>
      </w:del>
    </w:p>
    <w:p w14:paraId="53E87E99" w14:textId="22689A6F" w:rsidR="00B265D6" w:rsidRPr="008362B7" w:rsidDel="00317AFE" w:rsidRDefault="00B265D6" w:rsidP="00B265D6">
      <w:pPr>
        <w:pStyle w:val="Akapitzlist"/>
        <w:numPr>
          <w:ilvl w:val="0"/>
          <w:numId w:val="45"/>
        </w:numPr>
        <w:suppressAutoHyphens/>
        <w:spacing w:after="120" w:line="300" w:lineRule="auto"/>
        <w:ind w:hanging="357"/>
        <w:contextualSpacing w:val="0"/>
        <w:rPr>
          <w:del w:id="315" w:author="Gosia" w:date="2024-08-13T13:31:00Z"/>
          <w:rFonts w:ascii="Arial" w:hAnsi="Arial" w:cs="Arial"/>
          <w:sz w:val="20"/>
          <w:szCs w:val="20"/>
        </w:rPr>
      </w:pPr>
      <w:del w:id="316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 xml:space="preserve">Szkolenia mają odbywać się w dni robocze, od poniedziałku do piątku, w godzinach 9:00 – </w:delText>
        </w:r>
      </w:del>
    </w:p>
    <w:p w14:paraId="194D8781" w14:textId="21F95FB4" w:rsidR="00B265D6" w:rsidRPr="008362B7" w:rsidDel="00317AFE" w:rsidRDefault="00B265D6" w:rsidP="00B265D6">
      <w:pPr>
        <w:pStyle w:val="Akapitzlist"/>
        <w:spacing w:after="120" w:line="300" w:lineRule="auto"/>
        <w:contextualSpacing w:val="0"/>
        <w:rPr>
          <w:del w:id="317" w:author="Gosia" w:date="2024-08-13T13:31:00Z"/>
          <w:rFonts w:ascii="Arial" w:hAnsi="Arial" w:cs="Arial"/>
          <w:sz w:val="20"/>
          <w:szCs w:val="20"/>
        </w:rPr>
      </w:pPr>
      <w:del w:id="318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 xml:space="preserve">17:00. </w:delText>
        </w:r>
      </w:del>
    </w:p>
    <w:p w14:paraId="4E54241F" w14:textId="2632BB4A" w:rsidR="00B265D6" w:rsidRPr="000D0704" w:rsidDel="00317AFE" w:rsidRDefault="00B265D6" w:rsidP="00B265D6">
      <w:pPr>
        <w:pStyle w:val="Default"/>
        <w:numPr>
          <w:ilvl w:val="0"/>
          <w:numId w:val="45"/>
        </w:numPr>
        <w:suppressAutoHyphens/>
        <w:autoSpaceDE/>
        <w:autoSpaceDN/>
        <w:adjustRightInd/>
        <w:spacing w:after="120" w:line="300" w:lineRule="auto"/>
        <w:rPr>
          <w:del w:id="319" w:author="Gosia" w:date="2024-08-13T13:31:00Z"/>
          <w:rFonts w:ascii="Arial" w:hAnsi="Arial" w:cs="Arial"/>
          <w:b/>
          <w:i/>
          <w:sz w:val="20"/>
          <w:szCs w:val="20"/>
        </w:rPr>
      </w:pPr>
      <w:del w:id="320" w:author="Gosia" w:date="2024-08-13T13:31:00Z">
        <w:r w:rsidRPr="000D0704" w:rsidDel="00317AFE">
          <w:rPr>
            <w:rFonts w:ascii="Arial" w:hAnsi="Arial" w:cs="Arial"/>
            <w:b/>
            <w:sz w:val="20"/>
            <w:szCs w:val="20"/>
          </w:rPr>
          <w:delText xml:space="preserve">Miejsce: Politechnika Gdańska, Centrum Nanotechnologii A </w:delText>
        </w:r>
      </w:del>
    </w:p>
    <w:p w14:paraId="0CFAA550" w14:textId="0347C6C6" w:rsidR="00B265D6" w:rsidRPr="008362B7" w:rsidDel="00317AFE" w:rsidRDefault="00B265D6" w:rsidP="00B265D6">
      <w:pPr>
        <w:pStyle w:val="Akapitzlist"/>
        <w:widowControl w:val="0"/>
        <w:numPr>
          <w:ilvl w:val="0"/>
          <w:numId w:val="45"/>
        </w:numPr>
        <w:suppressAutoHyphens/>
        <w:spacing w:after="120" w:line="300" w:lineRule="auto"/>
        <w:contextualSpacing w:val="0"/>
        <w:rPr>
          <w:del w:id="321" w:author="Gosia" w:date="2024-08-13T13:31:00Z"/>
          <w:rFonts w:ascii="Arial" w:hAnsi="Arial" w:cs="Arial"/>
          <w:sz w:val="20"/>
          <w:szCs w:val="20"/>
        </w:rPr>
      </w:pPr>
      <w:del w:id="322" w:author="Gosia" w:date="2024-08-13T13:31:00Z">
        <w:r w:rsidRPr="008362B7" w:rsidDel="00317AFE">
          <w:rPr>
            <w:rFonts w:ascii="Arial" w:hAnsi="Arial" w:cs="Arial"/>
            <w:sz w:val="20"/>
            <w:szCs w:val="20"/>
          </w:rPr>
          <w:delText>Wykonawca zrealizuje usługę z uwzględnieniem poniższych wytycznych:</w:delText>
        </w:r>
      </w:del>
    </w:p>
    <w:tbl>
      <w:tblPr>
        <w:tblStyle w:val="Tabela-Siatka"/>
        <w:tblW w:w="870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8702"/>
      </w:tblGrid>
      <w:tr w:rsidR="00B265D6" w:rsidRPr="008362B7" w:rsidDel="00317AFE" w14:paraId="7468C1B7" w14:textId="5493E5C5" w:rsidTr="00183DDC">
        <w:trPr>
          <w:del w:id="323" w:author="Gosia" w:date="2024-08-13T13:31:00Z"/>
        </w:trPr>
        <w:tc>
          <w:tcPr>
            <w:tcW w:w="8702" w:type="dxa"/>
            <w:shd w:val="clear" w:color="auto" w:fill="D9D9D9" w:themeFill="background1" w:themeFillShade="D9"/>
          </w:tcPr>
          <w:p w14:paraId="06A49EB2" w14:textId="0FDE0C8B" w:rsidR="00B265D6" w:rsidRPr="008362B7" w:rsidDel="00317AFE" w:rsidRDefault="00B265D6" w:rsidP="00183DDC">
            <w:pPr>
              <w:spacing w:before="60" w:after="60" w:line="300" w:lineRule="auto"/>
              <w:rPr>
                <w:del w:id="324" w:author="Gosia" w:date="2024-08-13T13:31:00Z"/>
                <w:rFonts w:ascii="Arial" w:hAnsi="Arial" w:cs="Arial"/>
                <w:b/>
                <w:sz w:val="20"/>
                <w:szCs w:val="20"/>
              </w:rPr>
            </w:pPr>
            <w:del w:id="325" w:author="Gosia" w:date="2024-08-13T13:31:00Z">
              <w:r w:rsidRPr="008362B7" w:rsidDel="00317AFE">
                <w:rPr>
                  <w:rFonts w:ascii="Arial" w:eastAsia="Calibri" w:hAnsi="Arial" w:cs="Arial"/>
                  <w:b/>
                  <w:sz w:val="20"/>
                  <w:szCs w:val="20"/>
                </w:rPr>
                <w:delText>Warsztaty/szkolenie z zakresu zastosowania oprogramowania ANSYS</w:delText>
              </w:r>
            </w:del>
          </w:p>
        </w:tc>
      </w:tr>
      <w:tr w:rsidR="00B265D6" w:rsidRPr="008362B7" w:rsidDel="00317AFE" w14:paraId="54F21BB3" w14:textId="3CB8F3D1" w:rsidTr="00183DDC">
        <w:trPr>
          <w:del w:id="326" w:author="Gosia" w:date="2024-08-13T13:31:00Z"/>
        </w:trPr>
        <w:tc>
          <w:tcPr>
            <w:tcW w:w="8702" w:type="dxa"/>
          </w:tcPr>
          <w:p w14:paraId="71DC8C61" w14:textId="688DBC54" w:rsidR="00B265D6" w:rsidRPr="008362B7" w:rsidDel="00317AFE" w:rsidRDefault="00B265D6" w:rsidP="00B265D6">
            <w:pPr>
              <w:pStyle w:val="NormalnyWeb"/>
              <w:numPr>
                <w:ilvl w:val="1"/>
                <w:numId w:val="45"/>
              </w:numPr>
              <w:suppressAutoHyphens/>
              <w:spacing w:before="0" w:beforeAutospacing="0" w:after="0" w:afterAutospacing="0"/>
              <w:ind w:left="0"/>
              <w:jc w:val="left"/>
              <w:rPr>
                <w:del w:id="327" w:author="Gosia" w:date="2024-08-13T13:31:00Z"/>
                <w:rFonts w:ascii="Arial" w:hAnsi="Arial" w:cs="Arial"/>
                <w:sz w:val="20"/>
                <w:szCs w:val="20"/>
              </w:rPr>
            </w:pPr>
            <w:del w:id="328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1. Oczekiwane jest przygotowanie przez Prowadzącego (w uzgodnieniu z osobą reprezentującą Odbiorców), jeszcze przed przeprowadzeniem szkolenia, modelu symulacyjnego (zwanego dalej "modelem wiodącym"), który posłuży jako ilustracja możliwości programu ANSYS i zachęta do jego stosowania w praktyce.</w:delText>
              </w:r>
            </w:del>
          </w:p>
          <w:p w14:paraId="35024BAB" w14:textId="207ECCD7" w:rsidR="00B265D6" w:rsidRPr="008362B7" w:rsidDel="00317AFE" w:rsidRDefault="00B265D6" w:rsidP="00B265D6">
            <w:pPr>
              <w:pStyle w:val="NormalnyWeb"/>
              <w:numPr>
                <w:ilvl w:val="1"/>
                <w:numId w:val="45"/>
              </w:numPr>
              <w:suppressAutoHyphens/>
              <w:spacing w:before="0" w:beforeAutospacing="0" w:after="0" w:afterAutospacing="0"/>
              <w:ind w:left="0"/>
              <w:jc w:val="left"/>
              <w:rPr>
                <w:del w:id="329" w:author="Gosia" w:date="2024-08-13T13:31:00Z"/>
                <w:rFonts w:ascii="Arial" w:hAnsi="Arial" w:cs="Arial"/>
                <w:sz w:val="20"/>
                <w:szCs w:val="20"/>
              </w:rPr>
            </w:pPr>
          </w:p>
          <w:p w14:paraId="341D9E49" w14:textId="7DCD9F44" w:rsidR="00B265D6" w:rsidRPr="008362B7" w:rsidDel="00317AFE" w:rsidRDefault="00B265D6" w:rsidP="00B265D6">
            <w:pPr>
              <w:pStyle w:val="NormalnyWeb"/>
              <w:numPr>
                <w:ilvl w:val="1"/>
                <w:numId w:val="45"/>
              </w:numPr>
              <w:suppressAutoHyphens/>
              <w:spacing w:before="0" w:beforeAutospacing="0" w:after="0" w:afterAutospacing="0"/>
              <w:ind w:left="0"/>
              <w:jc w:val="left"/>
              <w:rPr>
                <w:del w:id="330" w:author="Gosia" w:date="2024-08-13T13:31:00Z"/>
                <w:rFonts w:ascii="Arial" w:hAnsi="Arial" w:cs="Arial"/>
                <w:sz w:val="20"/>
                <w:szCs w:val="20"/>
              </w:rPr>
            </w:pPr>
            <w:del w:id="33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2. Model wiodący może być - przykładowo - określony następująco:</w:delText>
              </w:r>
            </w:del>
          </w:p>
          <w:p w14:paraId="6F4E3514" w14:textId="5463EDFC" w:rsidR="00B265D6" w:rsidRPr="008362B7" w:rsidDel="00317AFE" w:rsidRDefault="00B265D6" w:rsidP="00183DDC">
            <w:pPr>
              <w:pStyle w:val="NormalnyWeb"/>
              <w:spacing w:beforeAutospacing="0" w:after="0" w:afterAutospacing="0"/>
              <w:rPr>
                <w:del w:id="332" w:author="Gosia" w:date="2024-08-13T13:31:00Z"/>
                <w:rFonts w:ascii="Arial" w:hAnsi="Arial" w:cs="Arial"/>
                <w:sz w:val="20"/>
                <w:szCs w:val="20"/>
              </w:rPr>
            </w:pPr>
            <w:del w:id="33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- geometria: uproszczona struktura o wymiarach rzędu 0.5x0.5x0.5 metra, wewnątrz uchwyt z prostopadłościenną próbką; możliwość zastosowania podejścia 2D, 2.5D lub 3D</w:delText>
              </w:r>
            </w:del>
          </w:p>
          <w:p w14:paraId="265722F3" w14:textId="5DBEA8AB" w:rsidR="00B265D6" w:rsidRPr="008362B7" w:rsidDel="00317AFE" w:rsidRDefault="00B265D6" w:rsidP="00183DDC">
            <w:pPr>
              <w:pStyle w:val="NormalnyWeb"/>
              <w:spacing w:beforeAutospacing="0" w:after="0" w:afterAutospacing="0"/>
              <w:rPr>
                <w:del w:id="334" w:author="Gosia" w:date="2024-08-13T13:31:00Z"/>
                <w:rFonts w:ascii="Arial" w:hAnsi="Arial" w:cs="Arial"/>
                <w:sz w:val="20"/>
                <w:szCs w:val="20"/>
              </w:rPr>
            </w:pPr>
            <w:del w:id="335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- w sumie np. 4-6 różnych materiałów (izolacja ceramiczna pieca, stalowa obudowa, uchwyt mocujący, próbka, element grzejny, powietrze)</w:delText>
              </w:r>
            </w:del>
          </w:p>
          <w:p w14:paraId="77E4804B" w14:textId="76597F1C" w:rsidR="00B265D6" w:rsidRPr="008362B7" w:rsidDel="00317AFE" w:rsidRDefault="00B265D6" w:rsidP="00183DDC">
            <w:pPr>
              <w:pStyle w:val="NormalnyWeb"/>
              <w:spacing w:beforeAutospacing="0" w:after="0" w:afterAutospacing="0"/>
              <w:rPr>
                <w:del w:id="336" w:author="Gosia" w:date="2024-08-13T13:31:00Z"/>
                <w:rFonts w:ascii="Arial" w:hAnsi="Arial" w:cs="Arial"/>
                <w:sz w:val="20"/>
                <w:szCs w:val="20"/>
              </w:rPr>
            </w:pPr>
            <w:del w:id="337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- pierwsza analiza: przewodzenie ciepła przez ścianki pieca podczas grzania - stan ustalony</w:delText>
              </w:r>
            </w:del>
          </w:p>
          <w:p w14:paraId="141AAA0C" w14:textId="3D247D2D" w:rsidR="00B265D6" w:rsidRPr="008362B7" w:rsidDel="00317AFE" w:rsidRDefault="00B265D6" w:rsidP="00183DDC">
            <w:pPr>
              <w:pStyle w:val="NormalnyWeb"/>
              <w:spacing w:beforeAutospacing="0" w:after="0" w:afterAutospacing="0"/>
              <w:rPr>
                <w:del w:id="338" w:author="Gosia" w:date="2024-08-13T13:31:00Z"/>
                <w:rFonts w:ascii="Arial" w:hAnsi="Arial" w:cs="Arial"/>
                <w:sz w:val="20"/>
                <w:szCs w:val="20"/>
              </w:rPr>
            </w:pPr>
            <w:del w:id="339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- druga analiza: nagrzewanie się próbki - stan nieustalony (konwekcja + przewodzenie), oraz dylatacja cieplna próbki umocowanej w uchwycie wraz z wyznaczeniem jej stanu naprężenia</w:delText>
              </w:r>
            </w:del>
          </w:p>
          <w:p w14:paraId="5DFA37F1" w14:textId="3BE30DB3" w:rsidR="00B265D6" w:rsidRPr="008362B7" w:rsidDel="00317AFE" w:rsidRDefault="00B265D6" w:rsidP="00183DDC">
            <w:pPr>
              <w:pStyle w:val="NormalnyWeb"/>
              <w:spacing w:beforeAutospacing="0" w:after="0" w:afterAutospacing="0"/>
              <w:rPr>
                <w:del w:id="340" w:author="Gosia" w:date="2024-08-13T13:31:00Z"/>
                <w:rFonts w:ascii="Arial" w:hAnsi="Arial" w:cs="Arial"/>
                <w:sz w:val="20"/>
                <w:szCs w:val="20"/>
              </w:rPr>
            </w:pPr>
            <w:del w:id="341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- trzecia analiza: ilustracja możliwości CFD (np. efekt otworzenia drzwiczek pieca)</w:delText>
              </w:r>
            </w:del>
          </w:p>
          <w:p w14:paraId="6341117C" w14:textId="35AFFF4E" w:rsidR="00B265D6" w:rsidRPr="008362B7" w:rsidDel="00317AFE" w:rsidRDefault="00B265D6" w:rsidP="00183DDC">
            <w:pPr>
              <w:pStyle w:val="NormalnyWeb"/>
              <w:spacing w:beforeAutospacing="0" w:after="0" w:afterAutospacing="0"/>
              <w:rPr>
                <w:del w:id="342" w:author="Gosia" w:date="2024-08-13T13:31:00Z"/>
                <w:rFonts w:ascii="Arial" w:hAnsi="Arial" w:cs="Arial"/>
                <w:sz w:val="20"/>
                <w:szCs w:val="20"/>
              </w:rPr>
            </w:pPr>
            <w:del w:id="343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- czwarta analiza: wyznaczenie gęstości prądu przepływającego przez element grzejny przy zadanej różnicy potencjałów elektrycznych; opcjonalnie: wyznaczenie rozkładu pola magnetycznego od tak powstałego prądu.</w:delText>
              </w:r>
            </w:del>
          </w:p>
          <w:p w14:paraId="5248A254" w14:textId="3BE21366" w:rsidR="00B265D6" w:rsidRPr="008362B7" w:rsidDel="00317AFE" w:rsidRDefault="00B265D6" w:rsidP="00B265D6">
            <w:pPr>
              <w:pStyle w:val="NormalnyWeb"/>
              <w:numPr>
                <w:ilvl w:val="1"/>
                <w:numId w:val="45"/>
              </w:numPr>
              <w:suppressAutoHyphens/>
              <w:spacing w:before="0" w:beforeAutospacing="0" w:after="0" w:afterAutospacing="0"/>
              <w:ind w:left="0"/>
              <w:jc w:val="left"/>
              <w:rPr>
                <w:del w:id="344" w:author="Gosia" w:date="2024-08-13T13:31:00Z"/>
                <w:rFonts w:ascii="Arial" w:hAnsi="Arial" w:cs="Arial"/>
                <w:sz w:val="20"/>
                <w:szCs w:val="20"/>
              </w:rPr>
            </w:pPr>
          </w:p>
          <w:p w14:paraId="47885A04" w14:textId="6B0F1581" w:rsidR="00B265D6" w:rsidRPr="008362B7" w:rsidDel="00317AFE" w:rsidRDefault="00B265D6" w:rsidP="00B265D6">
            <w:pPr>
              <w:pStyle w:val="NormalnyWeb"/>
              <w:numPr>
                <w:ilvl w:val="1"/>
                <w:numId w:val="45"/>
              </w:numPr>
              <w:suppressAutoHyphens/>
              <w:spacing w:before="0" w:beforeAutospacing="0" w:after="0" w:afterAutospacing="0"/>
              <w:ind w:left="0"/>
              <w:jc w:val="left"/>
              <w:rPr>
                <w:del w:id="345" w:author="Gosia" w:date="2024-08-13T13:31:00Z"/>
                <w:rFonts w:ascii="Arial" w:hAnsi="Arial" w:cs="Arial"/>
                <w:sz w:val="20"/>
                <w:szCs w:val="20"/>
              </w:rPr>
            </w:pPr>
            <w:del w:id="346" w:author="Gosia" w:date="2024-08-13T13:31:00Z">
              <w:r w:rsidRPr="008362B7" w:rsidDel="00317AFE">
                <w:rPr>
                  <w:rFonts w:ascii="Arial" w:hAnsi="Arial" w:cs="Arial"/>
                  <w:sz w:val="20"/>
                  <w:szCs w:val="20"/>
                </w:rPr>
                <w:delText>3.Oczekiwane zasygnalizowanie możliwości pracy w dwóch trybach/środowiskach: Workbench oraz APDL.</w:delText>
              </w:r>
            </w:del>
          </w:p>
        </w:tc>
      </w:tr>
    </w:tbl>
    <w:p w14:paraId="57F1FA83" w14:textId="1E6E7FCE" w:rsidR="000B7E11" w:rsidRPr="008362B7" w:rsidDel="00317AFE" w:rsidRDefault="000B7E11" w:rsidP="000B7E11">
      <w:pPr>
        <w:rPr>
          <w:del w:id="347" w:author="Gosia" w:date="2024-08-13T13:31:00Z"/>
          <w:rFonts w:ascii="Arial" w:hAnsi="Arial" w:cs="Arial"/>
          <w:sz w:val="20"/>
          <w:szCs w:val="20"/>
        </w:rPr>
      </w:pPr>
    </w:p>
    <w:p w14:paraId="4C417F5B" w14:textId="1029C460" w:rsidR="003A582B" w:rsidDel="00317AFE" w:rsidRDefault="003A582B" w:rsidP="000B7E11">
      <w:pPr>
        <w:tabs>
          <w:tab w:val="left" w:pos="6240"/>
        </w:tabs>
        <w:rPr>
          <w:del w:id="348" w:author="Gosia" w:date="2024-08-13T13:31:00Z"/>
          <w:rFonts w:ascii="Arial" w:hAnsi="Arial" w:cs="Arial"/>
          <w:sz w:val="20"/>
          <w:szCs w:val="20"/>
        </w:rPr>
      </w:pPr>
    </w:p>
    <w:p w14:paraId="0E7A995A" w14:textId="3D691CB6" w:rsidR="00B265D6" w:rsidRPr="00A14E05" w:rsidDel="00317AFE" w:rsidRDefault="00B265D6" w:rsidP="00B265D6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00" w:lineRule="auto"/>
        <w:rPr>
          <w:del w:id="349" w:author="Gosia" w:date="2024-08-13T13:31:00Z"/>
          <w:rFonts w:ascii="Arial" w:hAnsi="Arial" w:cs="Arial"/>
          <w:sz w:val="20"/>
          <w:szCs w:val="20"/>
        </w:rPr>
      </w:pPr>
      <w:del w:id="350" w:author="Gosia" w:date="2024-08-13T13:31:00Z">
        <w:r w:rsidRPr="00A14E05" w:rsidDel="00317AFE">
          <w:rPr>
            <w:rFonts w:ascii="Arial" w:hAnsi="Arial" w:cs="Arial"/>
            <w:sz w:val="20"/>
            <w:szCs w:val="20"/>
          </w:rPr>
          <w:delText>Wykonawca jest zobowiązany przygotować szczegółowy program szkolenia wymienionego w pkt. 15 w terminie 7 dni roboczych od podpisania umowy. Program ma zawierać poniższe punkty:</w:delText>
        </w:r>
      </w:del>
    </w:p>
    <w:p w14:paraId="1059D642" w14:textId="047F3EEC" w:rsidR="00B265D6" w:rsidRPr="00A14E05" w:rsidDel="00317AFE" w:rsidRDefault="00B265D6" w:rsidP="00B265D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rPr>
          <w:del w:id="351" w:author="Gosia" w:date="2024-08-13T13:31:00Z"/>
          <w:rFonts w:ascii="Arial" w:hAnsi="Arial" w:cs="Arial"/>
          <w:sz w:val="20"/>
          <w:szCs w:val="20"/>
        </w:rPr>
      </w:pPr>
      <w:del w:id="352" w:author="Gosia" w:date="2024-08-13T13:31:00Z">
        <w:r w:rsidRPr="00A14E05" w:rsidDel="00317AFE">
          <w:rPr>
            <w:rFonts w:ascii="Arial" w:hAnsi="Arial" w:cs="Arial"/>
            <w:sz w:val="20"/>
            <w:szCs w:val="20"/>
          </w:rPr>
          <w:delText>Cel szkolenia</w:delText>
        </w:r>
      </w:del>
    </w:p>
    <w:p w14:paraId="617D5D2B" w14:textId="209D9E2E" w:rsidR="00B265D6" w:rsidRPr="00A14E05" w:rsidDel="00317AFE" w:rsidRDefault="00B265D6" w:rsidP="00B265D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rPr>
          <w:del w:id="353" w:author="Gosia" w:date="2024-08-13T13:31:00Z"/>
          <w:rFonts w:ascii="Arial" w:hAnsi="Arial" w:cs="Arial"/>
          <w:sz w:val="20"/>
          <w:szCs w:val="20"/>
        </w:rPr>
      </w:pPr>
      <w:del w:id="354" w:author="Gosia" w:date="2024-08-13T13:31:00Z">
        <w:r w:rsidRPr="00A14E05" w:rsidDel="00317AFE">
          <w:rPr>
            <w:rFonts w:ascii="Arial" w:hAnsi="Arial" w:cs="Arial"/>
            <w:sz w:val="20"/>
            <w:szCs w:val="20"/>
          </w:rPr>
          <w:delText>Formy aktywności</w:delText>
        </w:r>
      </w:del>
    </w:p>
    <w:p w14:paraId="216C277E" w14:textId="59CA1843" w:rsidR="00B265D6" w:rsidRPr="00A14E05" w:rsidDel="00317AFE" w:rsidRDefault="00B265D6" w:rsidP="00B265D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rPr>
          <w:del w:id="355" w:author="Gosia" w:date="2024-08-13T13:31:00Z"/>
          <w:rFonts w:ascii="Arial" w:hAnsi="Arial" w:cs="Arial"/>
          <w:sz w:val="20"/>
          <w:szCs w:val="20"/>
        </w:rPr>
      </w:pPr>
      <w:del w:id="356" w:author="Gosia" w:date="2024-08-13T13:31:00Z">
        <w:r w:rsidRPr="00A14E05" w:rsidDel="00317AFE">
          <w:rPr>
            <w:rFonts w:ascii="Arial" w:hAnsi="Arial" w:cs="Arial"/>
            <w:sz w:val="20"/>
            <w:szCs w:val="20"/>
          </w:rPr>
          <w:delText>Metody uczenia się, stosowane narzędzia podczas szkolenia</w:delText>
        </w:r>
      </w:del>
    </w:p>
    <w:p w14:paraId="4D33E3B1" w14:textId="739E8282" w:rsidR="00B265D6" w:rsidRPr="00A14E05" w:rsidDel="00317AFE" w:rsidRDefault="00B265D6" w:rsidP="00B265D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rPr>
          <w:del w:id="357" w:author="Gosia" w:date="2024-08-13T13:31:00Z"/>
          <w:rFonts w:ascii="Arial" w:hAnsi="Arial" w:cs="Arial"/>
          <w:sz w:val="20"/>
          <w:szCs w:val="20"/>
        </w:rPr>
      </w:pPr>
      <w:del w:id="358" w:author="Gosia" w:date="2024-08-13T13:31:00Z">
        <w:r w:rsidRPr="00A14E05" w:rsidDel="00317AFE">
          <w:rPr>
            <w:rFonts w:ascii="Arial" w:hAnsi="Arial" w:cs="Arial"/>
            <w:sz w:val="20"/>
            <w:szCs w:val="20"/>
          </w:rPr>
          <w:delText>Opis przebiegu warsztatów (treść)</w:delText>
        </w:r>
      </w:del>
    </w:p>
    <w:p w14:paraId="5AB2CBC0" w14:textId="2301B91A" w:rsidR="00B265D6" w:rsidRPr="00A14E05" w:rsidDel="00317AFE" w:rsidRDefault="00B265D6" w:rsidP="00B265D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rPr>
          <w:del w:id="359" w:author="Gosia" w:date="2024-08-13T13:31:00Z"/>
          <w:rFonts w:ascii="Arial" w:hAnsi="Arial" w:cs="Arial"/>
          <w:sz w:val="20"/>
          <w:szCs w:val="20"/>
        </w:rPr>
      </w:pPr>
      <w:del w:id="360" w:author="Gosia" w:date="2024-08-13T13:31:00Z">
        <w:r w:rsidRPr="00A14E05" w:rsidDel="00317AFE">
          <w:rPr>
            <w:rFonts w:ascii="Arial" w:hAnsi="Arial" w:cs="Arial"/>
            <w:sz w:val="20"/>
            <w:szCs w:val="20"/>
          </w:rPr>
          <w:delText xml:space="preserve">Kryteria zaliczenia warsztatów. </w:delText>
        </w:r>
      </w:del>
    </w:p>
    <w:p w14:paraId="183F6569" w14:textId="1426E84C" w:rsidR="00B265D6" w:rsidRPr="00A14E05" w:rsidDel="00317AFE" w:rsidRDefault="00B265D6" w:rsidP="00B265D6">
      <w:pPr>
        <w:pStyle w:val="Akapitzlist"/>
        <w:widowControl w:val="0"/>
        <w:autoSpaceDE w:val="0"/>
        <w:autoSpaceDN w:val="0"/>
        <w:adjustRightInd w:val="0"/>
        <w:spacing w:after="0" w:line="300" w:lineRule="auto"/>
        <w:ind w:left="1068"/>
        <w:rPr>
          <w:del w:id="361" w:author="Gosia" w:date="2024-08-13T13:31:00Z"/>
          <w:rFonts w:ascii="Arial" w:hAnsi="Arial" w:cs="Arial"/>
          <w:sz w:val="20"/>
          <w:szCs w:val="20"/>
        </w:rPr>
      </w:pPr>
    </w:p>
    <w:p w14:paraId="53222CC2" w14:textId="33AA7AE2" w:rsidR="00B265D6" w:rsidRPr="00A14E05" w:rsidDel="00317AFE" w:rsidRDefault="00B265D6" w:rsidP="00B265D6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120" w:line="300" w:lineRule="auto"/>
        <w:ind w:left="714" w:hanging="357"/>
        <w:contextualSpacing w:val="0"/>
        <w:rPr>
          <w:del w:id="362" w:author="Gosia" w:date="2024-08-13T13:31:00Z"/>
          <w:rFonts w:ascii="Arial" w:hAnsi="Arial" w:cs="Arial"/>
          <w:sz w:val="20"/>
          <w:szCs w:val="20"/>
        </w:rPr>
      </w:pPr>
      <w:del w:id="363" w:author="Gosia" w:date="2024-08-13T13:31:00Z">
        <w:r w:rsidRPr="00A14E05" w:rsidDel="00317AFE">
          <w:rPr>
            <w:rFonts w:ascii="Arial" w:hAnsi="Arial" w:cs="Arial"/>
            <w:sz w:val="20"/>
            <w:szCs w:val="20"/>
          </w:rPr>
          <w:delText>Wykonawca zobowiązany jest do sporządzania i prowadzenia dokumentacji wykonanych usług na zasadach i w formie wskazanej przez Zamawiającego tj:</w:delText>
        </w:r>
      </w:del>
    </w:p>
    <w:p w14:paraId="611BF07B" w14:textId="21848242" w:rsidR="00B265D6" w:rsidRPr="00322745" w:rsidDel="00317AFE" w:rsidRDefault="00B265D6" w:rsidP="0032274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300" w:lineRule="auto"/>
        <w:rPr>
          <w:del w:id="364" w:author="Gosia" w:date="2024-08-13T13:31:00Z"/>
          <w:rFonts w:ascii="Arial" w:hAnsi="Arial" w:cs="Arial"/>
          <w:i/>
          <w:sz w:val="20"/>
          <w:szCs w:val="20"/>
        </w:rPr>
      </w:pPr>
      <w:del w:id="365" w:author="Gosia" w:date="2024-08-13T13:31:00Z">
        <w:r w:rsidRPr="00322745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programu szkolenia, dostosowanego do potrzeb szkoleniowych uczestników, zgodnie z p. 16,</w:delText>
        </w:r>
      </w:del>
    </w:p>
    <w:p w14:paraId="07E58F01" w14:textId="7238AAC5" w:rsidR="00B265D6" w:rsidRPr="00322745" w:rsidDel="00317AFE" w:rsidRDefault="00B265D6" w:rsidP="0032274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300" w:lineRule="auto"/>
        <w:rPr>
          <w:del w:id="366" w:author="Gosia" w:date="2024-08-13T13:31:00Z"/>
          <w:rFonts w:ascii="Arial" w:hAnsi="Arial" w:cs="Arial"/>
          <w:i/>
          <w:sz w:val="20"/>
          <w:szCs w:val="20"/>
        </w:rPr>
      </w:pPr>
      <w:del w:id="367" w:author="Gosia" w:date="2024-08-13T13:31:00Z">
        <w:r w:rsidRPr="00322745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opracowania i udostępnienia on-line każdemu uczestnikowi szkolenia materiałów szkoleniowych na formatce projektowej; jeden dodatkowy egzemplarz materiałów szkoleniowych do archiwizacji w dokumentacji projektu przekazany zostanie Zamawiającemu przed rozpoczęciem szkolenia,</w:delText>
        </w:r>
        <w:r w:rsidRPr="00322745" w:rsidDel="00317AFE">
          <w:rPr>
            <w:rFonts w:ascii="Arial" w:hAnsi="Arial" w:cs="Arial"/>
            <w:i/>
            <w:sz w:val="20"/>
            <w:szCs w:val="20"/>
          </w:rPr>
          <w:delText xml:space="preserve"> </w:delText>
        </w:r>
      </w:del>
    </w:p>
    <w:p w14:paraId="0CABD78F" w14:textId="42634F03" w:rsidR="00B265D6" w:rsidRPr="00322745" w:rsidDel="00317AFE" w:rsidRDefault="00B265D6" w:rsidP="0032274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300" w:lineRule="auto"/>
        <w:rPr>
          <w:del w:id="368" w:author="Gosia" w:date="2024-08-13T13:31:00Z"/>
          <w:rFonts w:ascii="Arial" w:hAnsi="Arial" w:cs="Arial"/>
          <w:i/>
          <w:sz w:val="20"/>
          <w:szCs w:val="20"/>
        </w:rPr>
      </w:pPr>
      <w:del w:id="369" w:author="Gosia" w:date="2024-08-13T13:31:00Z">
        <w:r w:rsidRPr="00322745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przygotowanie i przeprowadzenie krótkiego pre - testu  oraz  post -testu kompetencji obrazującego wyniki uczenia się uczestników szkolenia.</w:delText>
        </w:r>
        <w:r w:rsidRPr="00322745" w:rsidDel="00317AFE">
          <w:rPr>
            <w:rFonts w:ascii="Arial" w:hAnsi="Arial" w:cs="Arial"/>
            <w:i/>
            <w:sz w:val="20"/>
            <w:szCs w:val="20"/>
          </w:rPr>
          <w:delText xml:space="preserve"> </w:delText>
        </w:r>
        <w:r w:rsidRPr="00322745" w:rsidDel="00317AFE">
          <w:rPr>
            <w:rFonts w:ascii="Arial" w:hAnsi="Arial" w:cs="Arial"/>
            <w:sz w:val="20"/>
            <w:szCs w:val="20"/>
          </w:rPr>
          <w:delText>W 14 dni roboczych po realizacji szkolenia Wykonawca zobowiązany jest do przekazania Zamawiającemu oryginałów testów wypełnionych przez uczestników weryfikujących nabyte kompetencje podczas szkolenia</w:delText>
        </w:r>
        <w:r w:rsidRPr="00322745" w:rsidDel="00317AFE">
          <w:rPr>
            <w:rFonts w:ascii="Arial" w:hAnsi="Arial" w:cs="Arial"/>
            <w:i/>
            <w:sz w:val="20"/>
            <w:szCs w:val="20"/>
          </w:rPr>
          <w:delText>,</w:delText>
        </w:r>
      </w:del>
    </w:p>
    <w:p w14:paraId="37793349" w14:textId="0AC67976" w:rsidR="00B265D6" w:rsidRPr="00322745" w:rsidDel="00317AFE" w:rsidRDefault="00B265D6" w:rsidP="0032274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300" w:lineRule="auto"/>
        <w:rPr>
          <w:del w:id="370" w:author="Gosia" w:date="2024-08-13T13:31:00Z"/>
          <w:rStyle w:val="Uwydatnienie"/>
          <w:rFonts w:ascii="Arial" w:hAnsi="Arial" w:cs="Arial"/>
          <w:i w:val="0"/>
          <w:iCs w:val="0"/>
          <w:sz w:val="20"/>
          <w:szCs w:val="20"/>
        </w:rPr>
      </w:pPr>
      <w:del w:id="371" w:author="Gosia" w:date="2024-08-13T13:31:00Z">
        <w:r w:rsidRPr="00322745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 xml:space="preserve">wydania po zakończeniu szkolenia stosownego certyfikatu/zaświadczenia potwierdzającego udział w szkoleniu każdemu uczestnikowi </w:delText>
        </w:r>
      </w:del>
    </w:p>
    <w:p w14:paraId="3FB1430C" w14:textId="3DE7A4F9" w:rsidR="00B265D6" w:rsidRPr="00322745" w:rsidDel="00317AFE" w:rsidRDefault="00B265D6" w:rsidP="0032274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300" w:lineRule="auto"/>
        <w:rPr>
          <w:del w:id="372" w:author="Gosia" w:date="2024-08-13T13:31:00Z"/>
          <w:rStyle w:val="Uwydatnienie"/>
          <w:rFonts w:ascii="Arial" w:hAnsi="Arial" w:cs="Arial"/>
          <w:i w:val="0"/>
          <w:iCs w:val="0"/>
          <w:sz w:val="20"/>
          <w:szCs w:val="20"/>
        </w:rPr>
      </w:pPr>
      <w:del w:id="373" w:author="Gosia" w:date="2024-08-13T13:31:00Z">
        <w:r w:rsidRPr="00322745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przekazania Zamawiającemu kopii wydanych uczestnikom certyfikatów/ zaświadczeń (w formie elektronicznej PDF),</w:delText>
        </w:r>
      </w:del>
    </w:p>
    <w:p w14:paraId="0E6600CC" w14:textId="6B69E54B" w:rsidR="00B265D6" w:rsidRPr="00322745" w:rsidDel="00317AFE" w:rsidRDefault="00B265D6" w:rsidP="0032274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300" w:lineRule="auto"/>
        <w:rPr>
          <w:del w:id="374" w:author="Gosia" w:date="2024-08-13T13:31:00Z"/>
          <w:rStyle w:val="Uwydatnienie"/>
          <w:rFonts w:ascii="Arial" w:hAnsi="Arial" w:cs="Arial"/>
          <w:i w:val="0"/>
          <w:iCs w:val="0"/>
          <w:sz w:val="20"/>
          <w:szCs w:val="20"/>
        </w:rPr>
      </w:pPr>
      <w:del w:id="375" w:author="Gosia" w:date="2024-08-13T13:31:00Z">
        <w:r w:rsidRPr="00322745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wszystkie dokumenty muszą zostać przygotowane na formatce projektowej przekazanej przez Zamawiającego,</w:delText>
        </w:r>
      </w:del>
    </w:p>
    <w:p w14:paraId="7A3958FD" w14:textId="5D822358" w:rsidR="00B265D6" w:rsidRPr="00322745" w:rsidDel="00317AFE" w:rsidRDefault="00B265D6" w:rsidP="0032274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300" w:lineRule="auto"/>
        <w:rPr>
          <w:del w:id="376" w:author="Gosia" w:date="2024-08-13T13:31:00Z"/>
          <w:rStyle w:val="Uwydatnienie"/>
          <w:rFonts w:ascii="Arial" w:hAnsi="Arial" w:cs="Arial"/>
          <w:i w:val="0"/>
          <w:iCs w:val="0"/>
          <w:sz w:val="20"/>
          <w:szCs w:val="20"/>
        </w:rPr>
      </w:pPr>
      <w:del w:id="377" w:author="Gosia" w:date="2024-08-13T13:31:00Z">
        <w:r w:rsidRPr="00322745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prowadzenia wymaganej dokumentacji oraz jej oznakowania zgodnie z wytycznymi Zamawiającego dla projektu w tym: list obecności; listy powinny być czytelne, nie powinny być korygowane ani poprawiane,</w:delText>
        </w:r>
      </w:del>
    </w:p>
    <w:p w14:paraId="0517DBAC" w14:textId="2632E9F0" w:rsidR="00B265D6" w:rsidRPr="00322745" w:rsidDel="00317AFE" w:rsidRDefault="00B265D6" w:rsidP="0032274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300" w:lineRule="auto"/>
        <w:rPr>
          <w:del w:id="378" w:author="Gosia" w:date="2024-08-13T13:31:00Z"/>
          <w:rStyle w:val="Uwydatnienie"/>
          <w:rFonts w:ascii="Arial" w:hAnsi="Arial" w:cs="Arial"/>
          <w:i w:val="0"/>
          <w:iCs w:val="0"/>
          <w:sz w:val="20"/>
          <w:szCs w:val="20"/>
        </w:rPr>
      </w:pPr>
      <w:del w:id="379" w:author="Gosia" w:date="2024-08-13T13:31:00Z">
        <w:r w:rsidRPr="00322745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 xml:space="preserve">w przypadku szkolenia realizowanego  w formie on-line Wykonawca, na potwierdzenie realizacji szkolenia oraz obecności uczestników, dokonuje "zrzutu ekranu" – funkcja "printscreen" swojego ekranu i przekazuje je Zamawiającemu. </w:delText>
        </w:r>
      </w:del>
    </w:p>
    <w:p w14:paraId="7F530F67" w14:textId="5A5C301A" w:rsidR="00B265D6" w:rsidRPr="00322745" w:rsidDel="00317AFE" w:rsidRDefault="00B265D6" w:rsidP="0032274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300" w:lineRule="auto"/>
        <w:rPr>
          <w:del w:id="380" w:author="Gosia" w:date="2024-08-13T13:31:00Z"/>
          <w:rStyle w:val="Uwydatnienie"/>
          <w:rFonts w:ascii="Arial" w:hAnsi="Arial" w:cs="Arial"/>
          <w:sz w:val="20"/>
          <w:szCs w:val="20"/>
        </w:rPr>
      </w:pPr>
      <w:del w:id="381" w:author="Gosia" w:date="2024-08-13T13:31:00Z">
        <w:r w:rsidRPr="00322745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Wykonawca jest zobowiązany do dochowania obowiązków w zakresie</w:delText>
        </w:r>
        <w:r w:rsidRPr="00322745" w:rsidDel="00317AFE">
          <w:rPr>
            <w:rStyle w:val="Uwydatnienie"/>
            <w:rFonts w:ascii="Arial" w:hAnsi="Arial" w:cs="Arial"/>
            <w:b/>
            <w:bCs/>
            <w:i w:val="0"/>
            <w:sz w:val="20"/>
            <w:szCs w:val="20"/>
          </w:rPr>
          <w:delText> </w:delText>
        </w:r>
        <w:r w:rsidRPr="00322745" w:rsidDel="00317AFE">
          <w:rPr>
            <w:rStyle w:val="Uwydatnienie"/>
            <w:rFonts w:ascii="Arial" w:hAnsi="Arial" w:cs="Arial"/>
            <w:bCs/>
            <w:i w:val="0"/>
            <w:sz w:val="20"/>
            <w:szCs w:val="20"/>
          </w:rPr>
          <w:delText>Standardu dostępności dla polityki spójności, określonych w załączniku nr 2 do Wytycznych zasad równościowych w ramach funduszy unijnych na lata 2021 -2027</w:delText>
        </w:r>
        <w:r w:rsidRPr="00322745" w:rsidDel="00317AFE">
          <w:rPr>
            <w:rStyle w:val="Uwydatnienie"/>
            <w:rFonts w:ascii="Arial" w:hAnsi="Arial" w:cs="Arial"/>
            <w:i w:val="0"/>
            <w:sz w:val="20"/>
            <w:szCs w:val="20"/>
          </w:rPr>
          <w:delText>, w tym do zapewnienie standardu dostępności w obszarze cyfrowym. Oznacza to, że materiały szkoleniowe przygotowane na potrzeby szkolenia muszą spełniać wspomniane wymagania.</w:delText>
        </w:r>
      </w:del>
    </w:p>
    <w:p w14:paraId="7F64F7FB" w14:textId="640FF81E" w:rsidR="00322745" w:rsidRPr="00322745" w:rsidDel="00317AFE" w:rsidRDefault="00322745" w:rsidP="0032274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300" w:lineRule="auto"/>
        <w:rPr>
          <w:del w:id="382" w:author="Gosia" w:date="2024-08-13T13:31:00Z"/>
          <w:rFonts w:ascii="Arial" w:hAnsi="Arial" w:cs="Arial"/>
          <w:i/>
          <w:iCs/>
          <w:sz w:val="20"/>
          <w:szCs w:val="20"/>
        </w:rPr>
      </w:pPr>
      <w:del w:id="383" w:author="Gosia" w:date="2024-08-13T13:31:00Z">
        <w:r w:rsidRPr="00322745" w:rsidDel="00317AFE">
          <w:rPr>
            <w:rFonts w:ascii="Arial" w:hAnsi="Arial" w:cs="Arial"/>
            <w:sz w:val="20"/>
            <w:szCs w:val="20"/>
          </w:rPr>
          <w:delText>wykonawca we współpracy z zamawiającym zapewnia r</w:delText>
        </w:r>
        <w:r w:rsidRPr="00322745" w:rsidDel="00317AFE">
          <w:rPr>
            <w:rStyle w:val="normaltextrun"/>
            <w:rFonts w:ascii="Arial" w:hAnsi="Arial" w:cs="Arial"/>
            <w:sz w:val="20"/>
            <w:szCs w:val="20"/>
          </w:rPr>
          <w:delText>ozdzielność funkcji pomiędzy procesem kształcenia i walidacji</w:delText>
        </w:r>
        <w:r w:rsidDel="00317AFE">
          <w:rPr>
            <w:rStyle w:val="normaltextrun"/>
            <w:rFonts w:ascii="Arial" w:hAnsi="Arial" w:cs="Arial"/>
            <w:sz w:val="20"/>
            <w:szCs w:val="20"/>
          </w:rPr>
          <w:delText>.</w:delText>
        </w:r>
      </w:del>
    </w:p>
    <w:p w14:paraId="3082CBEB" w14:textId="21B61739" w:rsidR="00B265D6" w:rsidRPr="005C29DC" w:rsidDel="00317AFE" w:rsidRDefault="00B265D6" w:rsidP="00B265D6">
      <w:pPr>
        <w:pStyle w:val="Akapitzlist"/>
        <w:numPr>
          <w:ilvl w:val="0"/>
          <w:numId w:val="45"/>
        </w:numPr>
        <w:suppressAutoHyphens/>
        <w:spacing w:after="0"/>
        <w:rPr>
          <w:del w:id="384" w:author="Gosia" w:date="2024-08-13T13:31:00Z"/>
          <w:rFonts w:ascii="Arial" w:hAnsi="Arial" w:cs="Arial"/>
          <w:b/>
          <w:color w:val="000000"/>
          <w:sz w:val="20"/>
          <w:szCs w:val="20"/>
        </w:rPr>
      </w:pPr>
      <w:del w:id="385" w:author="Gosia" w:date="2024-08-13T13:31:00Z">
        <w:r w:rsidRPr="00A14E05" w:rsidDel="00317AFE">
          <w:rPr>
            <w:rFonts w:ascii="Arial" w:hAnsi="Arial" w:cs="Arial"/>
            <w:sz w:val="20"/>
            <w:szCs w:val="20"/>
          </w:rPr>
          <w:delText xml:space="preserve">Wykonawca zobowiązany jest do sporządzenia i przekazania Zamawiającemu po zrealizowanym szkoleniu, </w:delText>
        </w:r>
        <w:r w:rsidRPr="00A14E05" w:rsidDel="00317AFE">
          <w:rPr>
            <w:rFonts w:ascii="Arial" w:hAnsi="Arial" w:cs="Arial"/>
            <w:bCs/>
            <w:sz w:val="20"/>
            <w:szCs w:val="20"/>
          </w:rPr>
          <w:delText>protokół zdawczo – odbiorczy w formie elektronicznej podpisany kwalifikowanym podpisem elektronicznym</w:delText>
        </w:r>
        <w:r w:rsidRPr="00A14E05" w:rsidDel="00317AFE">
          <w:rPr>
            <w:rFonts w:ascii="Arial" w:hAnsi="Arial" w:cs="Arial"/>
            <w:sz w:val="20"/>
            <w:szCs w:val="20"/>
          </w:rPr>
          <w:delText xml:space="preserve">. Protokół zdawczo – odbiorczy będzie dotyczył wszystkich zadań przeprowadzonych przez Wykonawcę w ramach realizowanej usługi. </w:delText>
        </w:r>
      </w:del>
    </w:p>
    <w:p w14:paraId="24D5C69F" w14:textId="0047D508" w:rsidR="00B265D6" w:rsidRPr="00B265D6" w:rsidDel="00317AFE" w:rsidRDefault="00B265D6" w:rsidP="00B265D6">
      <w:pPr>
        <w:pStyle w:val="Akapitzlist"/>
        <w:numPr>
          <w:ilvl w:val="0"/>
          <w:numId w:val="45"/>
        </w:numPr>
        <w:suppressAutoHyphens/>
        <w:spacing w:after="0"/>
        <w:rPr>
          <w:del w:id="386" w:author="Gosia" w:date="2024-08-13T13:31:00Z"/>
          <w:rFonts w:ascii="Arial" w:hAnsi="Arial" w:cs="Arial"/>
          <w:sz w:val="20"/>
          <w:szCs w:val="20"/>
        </w:rPr>
      </w:pPr>
      <w:del w:id="387" w:author="Gosia" w:date="2024-08-13T13:31:00Z">
        <w:r w:rsidRPr="005C29DC" w:rsidDel="00317AFE">
          <w:rPr>
            <w:rFonts w:ascii="Arial" w:hAnsi="Arial" w:cs="Arial"/>
            <w:color w:val="000000"/>
            <w:sz w:val="20"/>
            <w:szCs w:val="20"/>
          </w:rPr>
          <w:delText xml:space="preserve">Zamawiający załącza wzory dokumentacji i prezentacji do wykorzystania podczas szkolenia. Materiały stanowią załącznik </w:delText>
        </w:r>
        <w:r w:rsidR="005C14AF" w:rsidDel="00317AFE">
          <w:rPr>
            <w:rFonts w:ascii="Arial" w:hAnsi="Arial" w:cs="Arial"/>
            <w:color w:val="000000"/>
            <w:sz w:val="20"/>
            <w:szCs w:val="20"/>
          </w:rPr>
          <w:delText>6</w:delText>
        </w:r>
        <w:r w:rsidR="005C14AF" w:rsidRPr="005C29DC" w:rsidDel="00317AFE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Pr="005C29DC" w:rsidDel="00317AFE">
          <w:rPr>
            <w:rFonts w:ascii="Arial" w:hAnsi="Arial" w:cs="Arial"/>
            <w:color w:val="000000"/>
            <w:sz w:val="20"/>
            <w:szCs w:val="20"/>
          </w:rPr>
          <w:delText>do ogłoszenia.</w:delText>
        </w:r>
      </w:del>
    </w:p>
    <w:p w14:paraId="5605008A" w14:textId="5EC4353F" w:rsidR="003A582B" w:rsidRPr="00322745" w:rsidDel="00317AFE" w:rsidRDefault="003A582B" w:rsidP="00322745">
      <w:pPr>
        <w:pStyle w:val="Akapitzlist"/>
        <w:numPr>
          <w:ilvl w:val="0"/>
          <w:numId w:val="45"/>
        </w:numPr>
        <w:suppressAutoHyphens/>
        <w:spacing w:after="0"/>
        <w:rPr>
          <w:del w:id="388" w:author="Gosia" w:date="2024-08-13T13:31:00Z"/>
          <w:rFonts w:ascii="Arial" w:hAnsi="Arial" w:cs="Arial"/>
          <w:sz w:val="20"/>
          <w:szCs w:val="20"/>
          <w:highlight w:val="yellow"/>
        </w:rPr>
        <w:sectPr w:rsidR="003A582B" w:rsidRPr="00322745" w:rsidDel="00317AFE" w:rsidSect="00317AFE">
          <w:pgSz w:w="16838" w:h="11906" w:orient="landscape"/>
          <w:pgMar w:top="1418" w:right="1843" w:bottom="1418" w:left="1985" w:header="709" w:footer="709" w:gutter="0"/>
          <w:cols w:space="708"/>
          <w:docGrid w:linePitch="360"/>
          <w:sectPrChange w:id="389" w:author="Gosia" w:date="2024-08-13T13:32:00Z">
            <w:sectPr w:rsidR="003A582B" w:rsidRPr="00322745" w:rsidDel="00317AFE" w:rsidSect="00317AFE">
              <w:pgSz w:w="11906" w:h="16838" w:orient="portrait"/>
              <w:pgMar w:top="1843" w:right="1417" w:bottom="1985" w:left="1417" w:header="708" w:footer="708" w:gutter="0"/>
            </w:sectPr>
          </w:sectPrChange>
        </w:sectPr>
      </w:pPr>
    </w:p>
    <w:p w14:paraId="25F3EA20" w14:textId="77777777" w:rsidR="006506C9" w:rsidRDefault="006506C9" w:rsidP="003A582B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14:paraId="72788347" w14:textId="1870F1A6" w:rsidR="003A582B" w:rsidRPr="006506C9" w:rsidRDefault="003A582B" w:rsidP="003A582B">
      <w:pPr>
        <w:spacing w:after="0" w:line="240" w:lineRule="auto"/>
        <w:rPr>
          <w:rFonts w:ascii="Arial Narrow" w:hAnsi="Arial Narrow"/>
          <w:bCs/>
          <w:i/>
          <w:iCs/>
          <w:sz w:val="18"/>
          <w:szCs w:val="18"/>
        </w:rPr>
      </w:pPr>
      <w:r>
        <w:rPr>
          <w:rFonts w:ascii="Arial" w:hAnsi="Arial" w:cs="Arial"/>
          <w:iCs/>
          <w:sz w:val="20"/>
          <w:szCs w:val="20"/>
        </w:rPr>
        <w:t>(nazwa i adres</w:t>
      </w:r>
      <w:r w:rsidRPr="008901E8">
        <w:rPr>
          <w:rFonts w:ascii="Arial" w:hAnsi="Arial" w:cs="Arial"/>
          <w:iCs/>
          <w:sz w:val="20"/>
          <w:szCs w:val="20"/>
        </w:rPr>
        <w:t xml:space="preserve"> Wykonawcy)</w:t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>
        <w:rPr>
          <w:rFonts w:ascii="Arial" w:hAnsi="Arial" w:cs="Arial"/>
          <w:iCs/>
          <w:sz w:val="20"/>
          <w:szCs w:val="20"/>
        </w:rPr>
        <w:tab/>
      </w:r>
      <w:r w:rsidR="006506C9" w:rsidRPr="006506C9">
        <w:rPr>
          <w:rFonts w:ascii="Arial Narrow" w:hAnsi="Arial Narrow"/>
          <w:bCs/>
          <w:i/>
          <w:iCs/>
          <w:sz w:val="18"/>
          <w:szCs w:val="18"/>
        </w:rPr>
        <w:t>Załącznik nr 5</w:t>
      </w:r>
    </w:p>
    <w:p w14:paraId="1451298A" w14:textId="6E9CFEEB" w:rsidR="003A582B" w:rsidRPr="008901E8" w:rsidRDefault="003A582B" w:rsidP="003A582B">
      <w:pPr>
        <w:pStyle w:val="Nagwek9"/>
        <w:ind w:left="360" w:hanging="360"/>
        <w:rPr>
          <w:rFonts w:ascii="Arial" w:hAnsi="Arial" w:cs="Arial"/>
          <w:sz w:val="20"/>
          <w:szCs w:val="20"/>
        </w:rPr>
      </w:pPr>
      <w:r w:rsidRPr="00A05EC1">
        <w:rPr>
          <w:rFonts w:ascii="Arial" w:hAnsi="Arial" w:cs="Arial"/>
          <w:sz w:val="20"/>
          <w:szCs w:val="20"/>
        </w:rPr>
        <w:t>Nr postępowania: ZZ</w:t>
      </w:r>
      <w:r w:rsidR="00507C87" w:rsidRPr="00A05EC1">
        <w:rPr>
          <w:rFonts w:ascii="Arial" w:hAnsi="Arial" w:cs="Arial"/>
          <w:sz w:val="20"/>
          <w:szCs w:val="20"/>
        </w:rPr>
        <w:t>/21/</w:t>
      </w:r>
      <w:r w:rsidRPr="00A05EC1">
        <w:rPr>
          <w:rFonts w:ascii="Arial" w:hAnsi="Arial" w:cs="Arial"/>
          <w:sz w:val="20"/>
          <w:szCs w:val="20"/>
        </w:rPr>
        <w:t>055/U/24</w:t>
      </w:r>
    </w:p>
    <w:p w14:paraId="622784CC" w14:textId="77777777" w:rsidR="003A582B" w:rsidRDefault="003A582B" w:rsidP="003A582B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14:paraId="211E7C33" w14:textId="77777777" w:rsidR="003A582B" w:rsidRDefault="003A582B" w:rsidP="003A582B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14:paraId="04F59300" w14:textId="77777777" w:rsidR="003A582B" w:rsidRPr="001979E2" w:rsidRDefault="003A582B" w:rsidP="003A582B">
      <w:pPr>
        <w:pStyle w:val="Nagwek3"/>
        <w:tabs>
          <w:tab w:val="left" w:pos="708"/>
        </w:tabs>
        <w:spacing w:after="120"/>
        <w:jc w:val="center"/>
        <w:rPr>
          <w:rFonts w:ascii="Arial" w:hAnsi="Arial" w:cs="Arial"/>
          <w:b/>
          <w:bCs/>
        </w:rPr>
      </w:pPr>
      <w:r w:rsidRPr="001979E2">
        <w:rPr>
          <w:rFonts w:ascii="Arial" w:hAnsi="Arial" w:cs="Arial"/>
          <w:b/>
          <w:sz w:val="22"/>
          <w:szCs w:val="22"/>
        </w:rPr>
        <w:t xml:space="preserve">Wykaz </w:t>
      </w:r>
      <w:r w:rsidRPr="001979E2">
        <w:rPr>
          <w:rFonts w:ascii="Arial" w:hAnsi="Arial" w:cs="Arial"/>
          <w:b/>
          <w:bCs/>
          <w:sz w:val="22"/>
          <w:szCs w:val="22"/>
        </w:rPr>
        <w:t xml:space="preserve">osób, skierowanych przez Wykonawcę do realizacji </w:t>
      </w:r>
      <w:r w:rsidRPr="001979E2">
        <w:rPr>
          <w:rFonts w:ascii="Arial" w:hAnsi="Arial" w:cs="Arial"/>
          <w:b/>
          <w:bCs/>
        </w:rPr>
        <w:t xml:space="preserve">zamówienia publicznego 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059"/>
        <w:gridCol w:w="2126"/>
        <w:gridCol w:w="6804"/>
        <w:gridCol w:w="3685"/>
      </w:tblGrid>
      <w:tr w:rsidR="00A8342D" w:rsidRPr="00343D55" w14:paraId="1625EBB3" w14:textId="77777777" w:rsidTr="001979E2">
        <w:trPr>
          <w:trHeight w:val="7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67BC1E" w14:textId="14E25E88" w:rsidR="00A8342D" w:rsidRPr="00343D55" w:rsidRDefault="00A8342D" w:rsidP="003A582B">
            <w:pPr>
              <w:rPr>
                <w:rFonts w:ascii="Tahoma" w:hAnsi="Tahoma" w:cs="Tahoma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98E7" w14:textId="791E3AB1" w:rsidR="00A8342D" w:rsidRPr="00343D55" w:rsidRDefault="00A8342D" w:rsidP="00A8342D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A8342D">
              <w:rPr>
                <w:rFonts w:ascii="Tahoma" w:hAnsi="Tahoma" w:cs="Tahoma"/>
                <w:b/>
                <w:sz w:val="16"/>
                <w:szCs w:val="16"/>
              </w:rPr>
              <w:t>Imię i nazwisko trenera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99B41" w14:textId="77777777" w:rsidR="00A8342D" w:rsidRPr="00343D55" w:rsidRDefault="00A8342D" w:rsidP="003A582B">
            <w:pPr>
              <w:rPr>
                <w:rFonts w:ascii="Tahoma" w:hAnsi="Tahoma" w:cs="Tahoma"/>
              </w:rPr>
            </w:pPr>
          </w:p>
        </w:tc>
      </w:tr>
      <w:tr w:rsidR="00A8342D" w:rsidRPr="00343D55" w14:paraId="1B61854B" w14:textId="77777777" w:rsidTr="001979E2">
        <w:trPr>
          <w:trHeight w:val="7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AA9135" w14:textId="77777777" w:rsidR="00A8342D" w:rsidRPr="00343D55" w:rsidRDefault="00A8342D" w:rsidP="003A582B">
            <w:pPr>
              <w:rPr>
                <w:rFonts w:ascii="Tahoma" w:hAnsi="Tahoma" w:cs="Tahoma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FAF9" w14:textId="77777777" w:rsidR="00A8342D" w:rsidRDefault="00A8342D" w:rsidP="00A8342D">
            <w:pPr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22B55">
              <w:rPr>
                <w:rFonts w:ascii="Tahoma" w:hAnsi="Tahoma" w:cs="Tahoma"/>
                <w:b/>
                <w:sz w:val="16"/>
                <w:szCs w:val="16"/>
              </w:rPr>
              <w:t>Kwalifikacje zawodowe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Wykształcenie i certyfikaty</w:t>
            </w:r>
          </w:p>
          <w:p w14:paraId="3F916AAE" w14:textId="77777777" w:rsidR="00A8342D" w:rsidRPr="00122B55" w:rsidRDefault="00A8342D" w:rsidP="005E0C3E">
            <w:pPr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6798A" w14:textId="77777777" w:rsidR="00A8342D" w:rsidRPr="00343D55" w:rsidRDefault="00A8342D" w:rsidP="003A582B">
            <w:pPr>
              <w:rPr>
                <w:rFonts w:ascii="Tahoma" w:hAnsi="Tahoma" w:cs="Tahoma"/>
              </w:rPr>
            </w:pPr>
          </w:p>
        </w:tc>
      </w:tr>
      <w:tr w:rsidR="00A8342D" w:rsidRPr="00343D55" w14:paraId="4767FB82" w14:textId="77777777" w:rsidTr="001979E2">
        <w:trPr>
          <w:trHeight w:val="7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B81594" w14:textId="77777777" w:rsidR="00A8342D" w:rsidRDefault="00A8342D" w:rsidP="003A582B">
            <w:pPr>
              <w:rPr>
                <w:rFonts w:ascii="Tahoma" w:hAnsi="Tahoma" w:cs="Tahoma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BBD7" w14:textId="2DBE7552" w:rsidR="00A8342D" w:rsidRDefault="00A8342D" w:rsidP="00A8342D">
            <w:pPr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8342D">
              <w:rPr>
                <w:rFonts w:ascii="Tahoma" w:hAnsi="Tahoma" w:cs="Tahoma"/>
                <w:b/>
                <w:sz w:val="16"/>
                <w:szCs w:val="16"/>
              </w:rPr>
              <w:t xml:space="preserve">Doświadczenie w </w:t>
            </w:r>
            <w:r w:rsidR="001979E2">
              <w:rPr>
                <w:rFonts w:ascii="Tahoma" w:hAnsi="Tahoma" w:cs="Tahoma"/>
                <w:b/>
                <w:sz w:val="16"/>
                <w:szCs w:val="16"/>
              </w:rPr>
              <w:t xml:space="preserve">reprezentowanej </w:t>
            </w:r>
            <w:r w:rsidRPr="00A8342D">
              <w:rPr>
                <w:rFonts w:ascii="Tahoma" w:hAnsi="Tahoma" w:cs="Tahoma"/>
                <w:b/>
                <w:sz w:val="16"/>
                <w:szCs w:val="16"/>
              </w:rPr>
              <w:t>branży</w:t>
            </w:r>
          </w:p>
          <w:p w14:paraId="5E208DDB" w14:textId="1DD344D4" w:rsidR="00A8342D" w:rsidRPr="00343D55" w:rsidRDefault="00A8342D" w:rsidP="00733DB4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A8342D">
              <w:rPr>
                <w:rFonts w:ascii="Tahoma" w:hAnsi="Tahoma" w:cs="Tahoma"/>
                <w:b/>
                <w:sz w:val="16"/>
                <w:szCs w:val="16"/>
              </w:rPr>
              <w:t xml:space="preserve"> (min </w:t>
            </w:r>
            <w:r w:rsidR="00733DB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A8342D">
              <w:rPr>
                <w:rFonts w:ascii="Tahoma" w:hAnsi="Tahoma" w:cs="Tahoma"/>
                <w:b/>
                <w:sz w:val="16"/>
                <w:szCs w:val="16"/>
              </w:rPr>
              <w:t xml:space="preserve"> letnie)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EC63D" w14:textId="77777777" w:rsidR="00A8342D" w:rsidRPr="00343D55" w:rsidRDefault="00A8342D" w:rsidP="003A582B">
            <w:pPr>
              <w:rPr>
                <w:rFonts w:ascii="Tahoma" w:hAnsi="Tahoma" w:cs="Tahoma"/>
              </w:rPr>
            </w:pPr>
          </w:p>
        </w:tc>
      </w:tr>
      <w:tr w:rsidR="00A8342D" w:rsidRPr="00343D55" w14:paraId="4D76536F" w14:textId="77777777" w:rsidTr="001979E2">
        <w:trPr>
          <w:trHeight w:val="7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E85B52" w14:textId="77777777" w:rsidR="00A8342D" w:rsidRDefault="00A8342D" w:rsidP="005E0C3E">
            <w:pPr>
              <w:rPr>
                <w:rFonts w:ascii="Tahoma" w:hAnsi="Tahoma" w:cs="Tahoma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1539" w14:textId="17BE9463" w:rsidR="00A8342D" w:rsidRPr="00122B55" w:rsidRDefault="00A8342D" w:rsidP="00A8342D">
            <w:pPr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Informacja </w:t>
            </w:r>
            <w:r w:rsidRPr="00122B55">
              <w:rPr>
                <w:rFonts w:ascii="Tahoma" w:hAnsi="Tahoma" w:cs="Tahoma"/>
                <w:b/>
                <w:sz w:val="16"/>
                <w:szCs w:val="16"/>
              </w:rPr>
              <w:t xml:space="preserve"> o podstawie dysponowania</w:t>
            </w:r>
          </w:p>
          <w:p w14:paraId="7B0433C0" w14:textId="5506E5C5" w:rsidR="00A8342D" w:rsidRPr="00343D55" w:rsidRDefault="00A8342D" w:rsidP="00A8342D">
            <w:pPr>
              <w:rPr>
                <w:rFonts w:ascii="Tahoma" w:hAnsi="Tahoma" w:cs="Tahoma"/>
              </w:rPr>
            </w:pPr>
            <w:r w:rsidRPr="00122B55">
              <w:rPr>
                <w:rFonts w:ascii="Tahoma" w:hAnsi="Tahoma" w:cs="Tahoma"/>
                <w:i/>
                <w:sz w:val="16"/>
                <w:szCs w:val="16"/>
              </w:rPr>
              <w:t xml:space="preserve">(umowa o pracę,  </w:t>
            </w:r>
            <w:r>
              <w:rPr>
                <w:rFonts w:ascii="Tahoma" w:hAnsi="Tahoma" w:cs="Tahoma"/>
                <w:i/>
                <w:sz w:val="16"/>
                <w:szCs w:val="16"/>
              </w:rPr>
              <w:t>umowa cywilno-prawna)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E93BA" w14:textId="77777777" w:rsidR="00A8342D" w:rsidRPr="00343D55" w:rsidRDefault="00A8342D" w:rsidP="005E0C3E">
            <w:pPr>
              <w:rPr>
                <w:rFonts w:ascii="Tahoma" w:hAnsi="Tahoma" w:cs="Tahoma"/>
              </w:rPr>
            </w:pPr>
          </w:p>
        </w:tc>
      </w:tr>
      <w:tr w:rsidR="005E0C3E" w:rsidRPr="00343D55" w14:paraId="21BFE96D" w14:textId="77777777" w:rsidTr="001979E2">
        <w:trPr>
          <w:trHeight w:val="7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88A89E" w14:textId="77777777" w:rsidR="005E0C3E" w:rsidRDefault="005E0C3E" w:rsidP="005E0C3E">
            <w:pPr>
              <w:rPr>
                <w:rFonts w:ascii="Tahoma" w:hAnsi="Tahoma" w:cs="Tahoma"/>
              </w:rPr>
            </w:pPr>
          </w:p>
        </w:tc>
        <w:tc>
          <w:tcPr>
            <w:tcW w:w="1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1DDF" w14:textId="266A565F" w:rsidR="005E0C3E" w:rsidRPr="00343D55" w:rsidRDefault="005E0C3E" w:rsidP="001979E2">
            <w:pPr>
              <w:jc w:val="center"/>
              <w:rPr>
                <w:rFonts w:ascii="Tahoma" w:hAnsi="Tahoma" w:cs="Tahoma"/>
              </w:rPr>
            </w:pPr>
            <w:r w:rsidRPr="00A8342D">
              <w:rPr>
                <w:rFonts w:ascii="Tahoma" w:hAnsi="Tahoma" w:cs="Tahoma"/>
                <w:b/>
                <w:sz w:val="16"/>
                <w:szCs w:val="16"/>
              </w:rPr>
              <w:t>Przeprowadzone szkolenia na potwierdzenie warunku udziału w postępowaniu</w:t>
            </w:r>
          </w:p>
        </w:tc>
      </w:tr>
      <w:tr w:rsidR="0090680D" w:rsidRPr="00343D55" w14:paraId="136A2982" w14:textId="77777777" w:rsidTr="0090680D">
        <w:trPr>
          <w:trHeight w:val="47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F3C5F0" w14:textId="77777777" w:rsidR="0090680D" w:rsidRDefault="0090680D" w:rsidP="005E0C3E">
            <w:pPr>
              <w:rPr>
                <w:rFonts w:ascii="Tahoma" w:hAnsi="Tahoma" w:cs="Tahoma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3AD7" w14:textId="74C2C219" w:rsidR="0090680D" w:rsidRPr="00343D55" w:rsidRDefault="0090680D" w:rsidP="005E0C3E">
            <w:pPr>
              <w:rPr>
                <w:rFonts w:ascii="Tahoma" w:hAnsi="Tahoma" w:cs="Tahoma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45A8D" w14:textId="7EDAACAD" w:rsidR="0090680D" w:rsidRPr="00343D55" w:rsidRDefault="0090680D" w:rsidP="0090680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Nazwa szkolenia i krótki opis </w:t>
            </w:r>
            <w:r w:rsidRPr="00A8342D">
              <w:rPr>
                <w:rFonts w:ascii="Tahoma" w:hAnsi="Tahoma" w:cs="Tahoma"/>
                <w:b/>
                <w:sz w:val="16"/>
                <w:szCs w:val="16"/>
              </w:rPr>
              <w:t>zakres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u przeprowadzonego </w:t>
            </w:r>
            <w:r w:rsidRPr="00A8342D">
              <w:rPr>
                <w:rFonts w:ascii="Tahoma" w:hAnsi="Tahoma" w:cs="Tahoma"/>
                <w:b/>
                <w:sz w:val="16"/>
                <w:szCs w:val="16"/>
              </w:rPr>
              <w:t>szkolenia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5C676" w14:textId="77777777" w:rsidR="0090680D" w:rsidRDefault="0090680D" w:rsidP="0090680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342D">
              <w:rPr>
                <w:rFonts w:ascii="Tahoma" w:hAnsi="Tahoma" w:cs="Tahoma"/>
                <w:b/>
                <w:sz w:val="16"/>
                <w:szCs w:val="16"/>
              </w:rPr>
              <w:t>Dat</w:t>
            </w:r>
            <w:r>
              <w:rPr>
                <w:rFonts w:ascii="Tahoma" w:hAnsi="Tahoma" w:cs="Tahoma"/>
                <w:b/>
                <w:sz w:val="16"/>
                <w:szCs w:val="16"/>
              </w:rPr>
              <w:t>y</w:t>
            </w:r>
            <w:r w:rsidRPr="00A8342D">
              <w:rPr>
                <w:rFonts w:ascii="Tahoma" w:hAnsi="Tahoma" w:cs="Tahoma"/>
                <w:b/>
                <w:sz w:val="16"/>
                <w:szCs w:val="16"/>
              </w:rPr>
              <w:t xml:space="preserve"> wykonania </w:t>
            </w:r>
          </w:p>
          <w:p w14:paraId="4292C3B1" w14:textId="1AD8268B" w:rsidR="0090680D" w:rsidRPr="00343D55" w:rsidRDefault="0090680D" w:rsidP="005E0C3E">
            <w:pPr>
              <w:rPr>
                <w:rFonts w:ascii="Tahoma" w:hAnsi="Tahoma" w:cs="Tahoma"/>
              </w:rPr>
            </w:pPr>
          </w:p>
        </w:tc>
      </w:tr>
      <w:tr w:rsidR="0090680D" w:rsidRPr="00343D55" w14:paraId="4F450378" w14:textId="77777777" w:rsidTr="00507C87">
        <w:trPr>
          <w:trHeight w:val="7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88261B" w14:textId="77777777" w:rsidR="0090680D" w:rsidRDefault="0090680D" w:rsidP="005E0C3E">
            <w:pPr>
              <w:rPr>
                <w:rFonts w:ascii="Tahoma" w:hAnsi="Tahoma" w:cs="Tahoma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B958" w14:textId="25A2E1F2" w:rsidR="0090680D" w:rsidRDefault="0090680D" w:rsidP="00A8342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177C6" w14:textId="77777777" w:rsidR="0090680D" w:rsidRPr="00343D55" w:rsidRDefault="0090680D" w:rsidP="005E0C3E">
            <w:pPr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CA724" w14:textId="77777777" w:rsidR="0090680D" w:rsidRPr="00343D55" w:rsidRDefault="0090680D" w:rsidP="005E0C3E">
            <w:pPr>
              <w:rPr>
                <w:rFonts w:ascii="Tahoma" w:hAnsi="Tahoma" w:cs="Tahoma"/>
              </w:rPr>
            </w:pPr>
          </w:p>
        </w:tc>
      </w:tr>
      <w:tr w:rsidR="0090680D" w:rsidRPr="00343D55" w14:paraId="1CE8699D" w14:textId="77777777" w:rsidTr="00507C87">
        <w:trPr>
          <w:trHeight w:val="7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E80185" w14:textId="77777777" w:rsidR="0090680D" w:rsidRDefault="0090680D" w:rsidP="005E0C3E">
            <w:pPr>
              <w:rPr>
                <w:rFonts w:ascii="Tahoma" w:hAnsi="Tahoma" w:cs="Tahoma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08FC" w14:textId="3F04212C" w:rsidR="0090680D" w:rsidRPr="00343D55" w:rsidRDefault="0090680D" w:rsidP="00A8342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3BA65" w14:textId="77777777" w:rsidR="0090680D" w:rsidRPr="00343D55" w:rsidRDefault="0090680D" w:rsidP="005E0C3E">
            <w:pPr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26925" w14:textId="77777777" w:rsidR="0090680D" w:rsidRPr="00343D55" w:rsidRDefault="0090680D" w:rsidP="005E0C3E">
            <w:pPr>
              <w:rPr>
                <w:rFonts w:ascii="Tahoma" w:hAnsi="Tahoma" w:cs="Tahoma"/>
              </w:rPr>
            </w:pPr>
          </w:p>
        </w:tc>
      </w:tr>
      <w:tr w:rsidR="0090680D" w:rsidRPr="00343D55" w14:paraId="465C1717" w14:textId="77777777" w:rsidTr="00507C87">
        <w:trPr>
          <w:trHeight w:val="7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DB3278" w14:textId="77777777" w:rsidR="0090680D" w:rsidRDefault="0090680D" w:rsidP="005E0C3E">
            <w:pPr>
              <w:rPr>
                <w:rFonts w:ascii="Tahoma" w:hAnsi="Tahoma" w:cs="Tahoma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EFC5" w14:textId="1C79787E" w:rsidR="0090680D" w:rsidRPr="00343D55" w:rsidRDefault="0090680D" w:rsidP="00A8342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99AF5" w14:textId="77777777" w:rsidR="0090680D" w:rsidRPr="00343D55" w:rsidRDefault="0090680D" w:rsidP="005E0C3E">
            <w:pPr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A5643" w14:textId="77777777" w:rsidR="0090680D" w:rsidRPr="00343D55" w:rsidRDefault="0090680D" w:rsidP="005E0C3E">
            <w:pPr>
              <w:rPr>
                <w:rFonts w:ascii="Tahoma" w:hAnsi="Tahoma" w:cs="Tahoma"/>
              </w:rPr>
            </w:pPr>
          </w:p>
        </w:tc>
      </w:tr>
    </w:tbl>
    <w:p w14:paraId="1DD5252E" w14:textId="77777777" w:rsidR="003A582B" w:rsidRDefault="003A582B" w:rsidP="003A582B">
      <w:pPr>
        <w:pStyle w:val="Default"/>
        <w:ind w:left="284"/>
        <w:rPr>
          <w:rFonts w:ascii="Arial" w:hAnsi="Arial" w:cs="Arial"/>
          <w:color w:val="auto"/>
          <w:sz w:val="16"/>
          <w:szCs w:val="16"/>
        </w:rPr>
      </w:pPr>
    </w:p>
    <w:p w14:paraId="151CDC72" w14:textId="53BEC279" w:rsidR="00E96849" w:rsidRPr="00E96849" w:rsidRDefault="003A582B" w:rsidP="00E96849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E96849">
        <w:rPr>
          <w:rFonts w:ascii="Arial" w:hAnsi="Arial" w:cs="Arial"/>
          <w:i/>
          <w:sz w:val="18"/>
          <w:szCs w:val="18"/>
        </w:rPr>
        <w:t xml:space="preserve">Zamawiający uzna warunek dotyczący dysponowania osobami zdolnymi do wykonania zamówienia za spełniony, jeżeli </w:t>
      </w:r>
      <w:r w:rsidR="00E96849" w:rsidRPr="00E96849">
        <w:rPr>
          <w:rFonts w:ascii="Arial" w:hAnsi="Arial" w:cs="Arial"/>
          <w:i/>
          <w:sz w:val="18"/>
          <w:szCs w:val="18"/>
        </w:rPr>
        <w:t xml:space="preserve">Wykonawca wykaże, że </w:t>
      </w:r>
      <w:r w:rsidR="00E96849" w:rsidRPr="00E96849">
        <w:rPr>
          <w:rFonts w:ascii="Arial" w:hAnsi="Arial" w:cs="Arial"/>
          <w:sz w:val="18"/>
          <w:szCs w:val="18"/>
        </w:rPr>
        <w:t>dysponuje lub będzie dysponował osobami zdolnymi do wykonania zamówienia, tj. co najmniej jedną (1) osobą trenera, która przeprowadzi szkolenie zgodnie z opisem przedmiotu zamówienia, która spełnia łącznie następujące warunki:</w:t>
      </w:r>
    </w:p>
    <w:p w14:paraId="0F41C095" w14:textId="77777777" w:rsidR="00E96849" w:rsidRPr="00E96849" w:rsidRDefault="00E96849" w:rsidP="00E96849">
      <w:pPr>
        <w:pStyle w:val="Akapitzlist"/>
        <w:numPr>
          <w:ilvl w:val="0"/>
          <w:numId w:val="35"/>
        </w:num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E96849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>posiada co najmniej 3-letnie doświadczenie w reprezentowanej branży,</w:t>
      </w:r>
    </w:p>
    <w:p w14:paraId="6885CC53" w14:textId="77777777" w:rsidR="00E96849" w:rsidRPr="00E96849" w:rsidRDefault="00E96849" w:rsidP="00E96849">
      <w:pPr>
        <w:pStyle w:val="Akapitzlist"/>
        <w:numPr>
          <w:ilvl w:val="0"/>
          <w:numId w:val="35"/>
        </w:num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E96849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>posiada wykształcenie wyższe lub</w:t>
      </w:r>
      <w:r w:rsidRPr="00E9684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E96849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>certyfikaty/uprawnienia umożliwiające przeprowadzenie szkolenia zgodnie z opisem przedmiotu zamówienia,</w:t>
      </w:r>
    </w:p>
    <w:p w14:paraId="6FFC6ED5" w14:textId="3ABFA756" w:rsidR="00E96849" w:rsidRPr="00E96849" w:rsidRDefault="00E96849" w:rsidP="00E96849">
      <w:pPr>
        <w:pStyle w:val="Akapitzlist"/>
        <w:numPr>
          <w:ilvl w:val="0"/>
          <w:numId w:val="35"/>
        </w:numPr>
        <w:spacing w:after="0" w:line="240" w:lineRule="auto"/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</w:pPr>
      <w:r w:rsidRPr="00E96849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posiada co najmniej 2-letnie doświadczenie w prowadzeniu szkoleń objętych przedmiotem zamówienia tzn. w w/w okresie przed terminem składania ofert zrealizował min. 3 szkolenia </w:t>
      </w:r>
      <w:r w:rsidR="0090680D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>w zakresie oprogramowania ANSYS</w:t>
      </w:r>
      <w:r w:rsidRPr="00E96849">
        <w:rPr>
          <w:rFonts w:ascii="Arial" w:hAnsi="Arial" w:cs="Arial"/>
          <w:bCs/>
          <w:i/>
          <w:iCs/>
          <w:color w:val="000000" w:themeColor="text1"/>
          <w:sz w:val="18"/>
          <w:szCs w:val="18"/>
        </w:rPr>
        <w:t xml:space="preserve"> w trybie stacjonarnym lub on-line. </w:t>
      </w:r>
    </w:p>
    <w:p w14:paraId="43748AD9" w14:textId="7B01F4E5" w:rsidR="003A582B" w:rsidRPr="00E96849" w:rsidRDefault="003A582B" w:rsidP="00A8342D">
      <w:pPr>
        <w:pStyle w:val="Default"/>
        <w:ind w:left="284"/>
        <w:rPr>
          <w:rFonts w:ascii="Arial" w:hAnsi="Arial" w:cs="Arial"/>
          <w:i/>
          <w:iCs/>
          <w:sz w:val="18"/>
          <w:szCs w:val="18"/>
        </w:rPr>
      </w:pPr>
    </w:p>
    <w:p w14:paraId="2BF283ED" w14:textId="7867EB12" w:rsidR="003A582B" w:rsidRDefault="003A582B" w:rsidP="001979E2">
      <w:pPr>
        <w:widowControl w:val="0"/>
        <w:spacing w:before="360" w:after="0"/>
        <w:ind w:left="426"/>
        <w:jc w:val="right"/>
      </w:pPr>
      <w:r w:rsidRPr="00E02C9D">
        <w:rPr>
          <w:szCs w:val="24"/>
        </w:rPr>
        <w:tab/>
      </w:r>
      <w:r w:rsidRPr="003D030D">
        <w:rPr>
          <w:rFonts w:ascii="Arial" w:eastAsia="Arial" w:hAnsi="Arial" w:cs="Arial"/>
          <w:i/>
          <w:sz w:val="18"/>
          <w:szCs w:val="20"/>
          <w:shd w:val="clear" w:color="auto" w:fill="FFE599"/>
        </w:rPr>
        <w:t>Dokument należy podpisać kwalifikowanym podpisem elektronicznym</w:t>
      </w:r>
      <w:r>
        <w:rPr>
          <w:rFonts w:ascii="Arial" w:eastAsia="Arial" w:hAnsi="Arial" w:cs="Arial"/>
          <w:i/>
          <w:sz w:val="18"/>
          <w:szCs w:val="20"/>
          <w:shd w:val="clear" w:color="auto" w:fill="FFE599"/>
        </w:rPr>
        <w:t xml:space="preserve"> lub podpisem zaufanym lub podpisem osobistym</w:t>
      </w:r>
    </w:p>
    <w:p w14:paraId="6093890A" w14:textId="3A60CC04" w:rsidR="000B7E11" w:rsidRPr="00A14E05" w:rsidRDefault="000B7E11" w:rsidP="008A7D2B">
      <w:pPr>
        <w:tabs>
          <w:tab w:val="left" w:pos="6240"/>
        </w:tabs>
        <w:rPr>
          <w:rFonts w:ascii="Arial" w:hAnsi="Arial" w:cs="Arial"/>
          <w:sz w:val="20"/>
          <w:szCs w:val="20"/>
        </w:rPr>
      </w:pPr>
      <w:r w:rsidRPr="00A14E05">
        <w:rPr>
          <w:rFonts w:ascii="Arial" w:hAnsi="Arial" w:cs="Arial"/>
          <w:sz w:val="20"/>
          <w:szCs w:val="20"/>
        </w:rPr>
        <w:tab/>
      </w:r>
    </w:p>
    <w:sectPr w:rsidR="000B7E11" w:rsidRPr="00A14E05" w:rsidSect="00317AFE">
      <w:pgSz w:w="16838" w:h="11906" w:orient="landscape"/>
      <w:pgMar w:top="1418" w:right="1843" w:bottom="1418" w:left="1985" w:header="709" w:footer="709" w:gutter="0"/>
      <w:cols w:space="708"/>
      <w:docGrid w:linePitch="360"/>
      <w:sectPrChange w:id="390" w:author="Gosia" w:date="2024-08-13T13:32:00Z">
        <w:sectPr w:rsidR="000B7E11" w:rsidRPr="00A14E05" w:rsidSect="00317AFE">
          <w:pgMar w:top="1418" w:right="1843" w:bottom="1418" w:left="1985" w:header="709" w:footer="709" w:gutter="0"/>
        </w:sectPr>
      </w:sectPrChange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F2808" w16cex:dateUtc="2024-08-08T09:18:00Z"/>
  <w16cex:commentExtensible w16cex:durableId="2A5F2823" w16cex:dateUtc="2024-08-08T09:18:00Z"/>
  <w16cex:commentExtensible w16cex:durableId="2A5F29FD" w16cex:dateUtc="2024-08-08T09:26:00Z"/>
  <w16cex:commentExtensible w16cex:durableId="2A5F5704" w16cex:dateUtc="2024-08-08T12:39:00Z"/>
  <w16cex:commentExtensible w16cex:durableId="2A6094E3" w16cex:dateUtc="2024-08-09T11:15:00Z"/>
  <w16cex:commentExtensible w16cex:durableId="2A6096BF" w16cex:dateUtc="2024-08-09T11:23:00Z"/>
  <w16cex:commentExtensible w16cex:durableId="2A5F5791" w16cex:dateUtc="2024-08-08T12:41:00Z"/>
  <w16cex:commentExtensible w16cex:durableId="2A60AA41" w16cex:dateUtc="2024-08-09T12:46:00Z"/>
  <w16cex:commentExtensible w16cex:durableId="2A60961B" w16cex:dateUtc="2024-08-09T11:20:00Z"/>
  <w16cex:commentExtensible w16cex:durableId="2A60AA13" w16cex:dateUtc="2024-08-09T12:45:00Z"/>
  <w16cex:commentExtensible w16cex:durableId="2A609675" w16cex:dateUtc="2024-08-09T11:21:00Z"/>
  <w16cex:commentExtensible w16cex:durableId="2A60AD0A" w16cex:dateUtc="2024-08-09T12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769904" w16cid:durableId="2A5F2719"/>
  <w16cid:commentId w16cid:paraId="3CA462E7" w16cid:durableId="2A5F2808"/>
  <w16cid:commentId w16cid:paraId="6A7BB3AD" w16cid:durableId="2A5F271A"/>
  <w16cid:commentId w16cid:paraId="44B11940" w16cid:durableId="2A5F2823"/>
  <w16cid:commentId w16cid:paraId="5E4B6A87" w16cid:durableId="2A5F271B"/>
  <w16cid:commentId w16cid:paraId="42114BFC" w16cid:durableId="2A5F29FD"/>
  <w16cid:commentId w16cid:paraId="16EB50ED" w16cid:durableId="2A5F5704"/>
  <w16cid:commentId w16cid:paraId="3755E589" w16cid:durableId="2A6094E3"/>
  <w16cid:commentId w16cid:paraId="59CDA9BE" w16cid:durableId="2A6096BF"/>
  <w16cid:commentId w16cid:paraId="1384C8DE" w16cid:durableId="2A5F271C"/>
  <w16cid:commentId w16cid:paraId="2EEBE0D9" w16cid:durableId="2A5F5791"/>
  <w16cid:commentId w16cid:paraId="5324A8AA" w16cid:durableId="2A60AA41"/>
  <w16cid:commentId w16cid:paraId="01FF7109" w16cid:durableId="2A60961B"/>
  <w16cid:commentId w16cid:paraId="29002C39" w16cid:durableId="2A60AA13"/>
  <w16cid:commentId w16cid:paraId="13D1EE80" w16cid:durableId="2A609675"/>
  <w16cid:commentId w16cid:paraId="4BE5CDA0" w16cid:durableId="2A60AD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2EBC4" w14:textId="77777777" w:rsidR="00302ABB" w:rsidRDefault="00302ABB" w:rsidP="00133366">
      <w:pPr>
        <w:spacing w:after="0" w:line="240" w:lineRule="auto"/>
      </w:pPr>
      <w:r>
        <w:separator/>
      </w:r>
    </w:p>
  </w:endnote>
  <w:endnote w:type="continuationSeparator" w:id="0">
    <w:p w14:paraId="20BBB4C9" w14:textId="77777777" w:rsidR="00302ABB" w:rsidRDefault="00302ABB" w:rsidP="00133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F9BAF" w14:textId="77777777" w:rsidR="00507C87" w:rsidRPr="000E7EEB" w:rsidRDefault="00507C87" w:rsidP="00F56B1D">
    <w:pPr>
      <w:pStyle w:val="Stopka"/>
      <w:tabs>
        <w:tab w:val="clear" w:pos="9072"/>
      </w:tabs>
      <w:ind w:left="-993" w:right="-711"/>
      <w:jc w:val="center"/>
      <w:rPr>
        <w:rFonts w:ascii="Arial Narrow" w:hAnsi="Arial Narrow" w:cs="Arial"/>
        <w:i/>
        <w:sz w:val="18"/>
        <w:szCs w:val="18"/>
      </w:rPr>
    </w:pPr>
    <w:r w:rsidRPr="000E7EEB">
      <w:rPr>
        <w:rFonts w:ascii="Arial Narrow" w:hAnsi="Arial Narrow"/>
        <w:sz w:val="18"/>
        <w:szCs w:val="18"/>
      </w:rPr>
      <w:t>Projekt:</w:t>
    </w:r>
    <w:r w:rsidRPr="000E7EEB">
      <w:rPr>
        <w:rFonts w:ascii="Arial Narrow" w:hAnsi="Arial Narrow"/>
        <w:i/>
        <w:sz w:val="18"/>
        <w:szCs w:val="18"/>
      </w:rPr>
      <w:t xml:space="preserve"> </w:t>
    </w:r>
    <w:r w:rsidRPr="000E7EEB">
      <w:rPr>
        <w:rFonts w:ascii="Arial Narrow" w:hAnsi="Arial Narrow" w:cs="Arial"/>
        <w:i/>
        <w:sz w:val="18"/>
        <w:szCs w:val="18"/>
      </w:rPr>
      <w:t>„Kadra 5.0. Rozwój kompetencji nauczycieli i doktorantów”</w:t>
    </w:r>
  </w:p>
  <w:p w14:paraId="76048254" w14:textId="0B2D7895" w:rsidR="00507C87" w:rsidRPr="000E7EEB" w:rsidRDefault="00507C87" w:rsidP="00F56B1D">
    <w:pPr>
      <w:pStyle w:val="Stopka"/>
      <w:tabs>
        <w:tab w:val="clear" w:pos="9072"/>
      </w:tabs>
      <w:ind w:left="-993" w:right="-711"/>
      <w:jc w:val="center"/>
      <w:rPr>
        <w:rFonts w:ascii="Arial Narrow" w:hAnsi="Arial Narrow"/>
        <w:sz w:val="18"/>
        <w:szCs w:val="18"/>
      </w:rPr>
    </w:pPr>
    <w:r w:rsidRPr="000E7EEB">
      <w:rPr>
        <w:rFonts w:ascii="Arial Narrow" w:hAnsi="Arial Narrow"/>
        <w:sz w:val="18"/>
        <w:szCs w:val="18"/>
      </w:rPr>
      <w:t xml:space="preserve"> współfinansowany przez Unię Europejską ze środków Europejskiego Funduszu Społecznego</w:t>
    </w:r>
    <w:r>
      <w:rPr>
        <w:rFonts w:ascii="Arial Narrow" w:hAnsi="Arial Narrow"/>
        <w:sz w:val="18"/>
        <w:szCs w:val="18"/>
      </w:rPr>
      <w:t xml:space="preserve"> Plus</w:t>
    </w:r>
    <w:r w:rsidRPr="000E7EEB">
      <w:rPr>
        <w:rFonts w:ascii="Arial Narrow" w:hAnsi="Arial Narrow"/>
        <w:sz w:val="18"/>
        <w:szCs w:val="18"/>
      </w:rPr>
      <w:t xml:space="preserve"> </w:t>
    </w:r>
    <w:r>
      <w:rPr>
        <w:rFonts w:ascii="Arial Narrow" w:hAnsi="Arial Narrow"/>
        <w:sz w:val="18"/>
        <w:szCs w:val="18"/>
      </w:rPr>
      <w:br/>
    </w:r>
    <w:r w:rsidRPr="000E7EEB">
      <w:rPr>
        <w:rFonts w:ascii="Arial Narrow" w:hAnsi="Arial Narrow"/>
        <w:sz w:val="18"/>
        <w:szCs w:val="18"/>
      </w:rPr>
      <w:t>w ramach programu Fundusze Europejskie dla Rozwoju Społecznego</w:t>
    </w:r>
  </w:p>
  <w:p w14:paraId="2608D72A" w14:textId="77777777" w:rsidR="00507C87" w:rsidRPr="000E7EEB" w:rsidRDefault="00507C87" w:rsidP="00F56B1D">
    <w:pPr>
      <w:pStyle w:val="Nagwek"/>
      <w:tabs>
        <w:tab w:val="clear" w:pos="4536"/>
        <w:tab w:val="clear" w:pos="9072"/>
        <w:tab w:val="left" w:pos="5415"/>
      </w:tabs>
      <w:ind w:left="-567" w:right="-711"/>
      <w:jc w:val="center"/>
      <w:rPr>
        <w:rFonts w:ascii="Arial Narrow" w:hAnsi="Arial Narrow"/>
        <w:b/>
        <w:sz w:val="18"/>
        <w:szCs w:val="18"/>
      </w:rPr>
    </w:pPr>
    <w:r w:rsidRPr="000E7EEB">
      <w:rPr>
        <w:rFonts w:ascii="Arial Narrow" w:hAnsi="Arial Narrow"/>
        <w:b/>
        <w:sz w:val="18"/>
        <w:szCs w:val="18"/>
      </w:rPr>
      <w:t xml:space="preserve">nr umowy o dofinansowanie </w:t>
    </w:r>
    <w:r w:rsidRPr="000E7EEB">
      <w:rPr>
        <w:rFonts w:ascii="Arial Narrow" w:eastAsia="Calibri" w:hAnsi="Arial Narrow" w:cs="Calibri"/>
        <w:b/>
        <w:bCs/>
        <w:sz w:val="18"/>
        <w:szCs w:val="18"/>
      </w:rPr>
      <w:t>FERS.01.05-IP.08-0102/23-00</w:t>
    </w:r>
  </w:p>
  <w:p w14:paraId="5DD47193" w14:textId="77777777" w:rsidR="00507C87" w:rsidRPr="000E7EEB" w:rsidRDefault="00507C87" w:rsidP="00F56B1D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FA733" w14:textId="77777777" w:rsidR="00302ABB" w:rsidRDefault="00302ABB" w:rsidP="00133366">
      <w:pPr>
        <w:spacing w:after="0" w:line="240" w:lineRule="auto"/>
      </w:pPr>
      <w:r>
        <w:separator/>
      </w:r>
    </w:p>
  </w:footnote>
  <w:footnote w:type="continuationSeparator" w:id="0">
    <w:p w14:paraId="6E5E27DD" w14:textId="77777777" w:rsidR="00302ABB" w:rsidRDefault="00302ABB" w:rsidP="00133366">
      <w:pPr>
        <w:spacing w:after="0" w:line="240" w:lineRule="auto"/>
      </w:pPr>
      <w:r>
        <w:continuationSeparator/>
      </w:r>
    </w:p>
  </w:footnote>
  <w:footnote w:id="1">
    <w:p w14:paraId="1FFCCA9B" w14:textId="77777777" w:rsidR="00507C87" w:rsidRPr="00A82964" w:rsidRDefault="00507C87" w:rsidP="006B10D7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F56943" w14:textId="77777777" w:rsidR="00507C87" w:rsidRPr="00A82964" w:rsidRDefault="00507C87" w:rsidP="006B10D7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3F7B8" w14:textId="77777777" w:rsidR="00507C87" w:rsidRPr="00A82964" w:rsidRDefault="00507C87" w:rsidP="006B10D7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D33985" w14:textId="77777777" w:rsidR="00507C87" w:rsidRPr="00761CEB" w:rsidRDefault="00507C87" w:rsidP="006B10D7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E9914" w14:textId="37BB777C" w:rsidR="00507C87" w:rsidRDefault="00507C87" w:rsidP="00AC1A38">
    <w:pPr>
      <w:pStyle w:val="NormalnyWeb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404DD67" wp14:editId="3715A340">
          <wp:simplePos x="0" y="0"/>
          <wp:positionH relativeFrom="margin">
            <wp:align>center</wp:align>
          </wp:positionH>
          <wp:positionV relativeFrom="paragraph">
            <wp:posOffset>-294005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3" name="Obraz 3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</w:t>
    </w:r>
  </w:p>
  <w:p w14:paraId="2BA7AE08" w14:textId="0A3353E2" w:rsidR="00507C87" w:rsidRPr="006E217E" w:rsidRDefault="00507C87" w:rsidP="006E21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949CA5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1827B4F"/>
    <w:multiLevelType w:val="hybridMultilevel"/>
    <w:tmpl w:val="8EA26DF0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30D4A41"/>
    <w:multiLevelType w:val="hybridMultilevel"/>
    <w:tmpl w:val="545CB53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C69B1"/>
    <w:multiLevelType w:val="hybridMultilevel"/>
    <w:tmpl w:val="03228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E7C76"/>
    <w:multiLevelType w:val="hybridMultilevel"/>
    <w:tmpl w:val="C6A2AAA2"/>
    <w:lvl w:ilvl="0" w:tplc="9432B8A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83A0F"/>
    <w:multiLevelType w:val="multilevel"/>
    <w:tmpl w:val="13423B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B503B1E"/>
    <w:multiLevelType w:val="hybridMultilevel"/>
    <w:tmpl w:val="4F3AE5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EF217DB"/>
    <w:multiLevelType w:val="multilevel"/>
    <w:tmpl w:val="DB8C2D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320" w:hanging="36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</w:lvl>
    <w:lvl w:ilvl="8">
      <w:start w:val="1"/>
      <w:numFmt w:val="lowerLetter"/>
      <w:lvlText w:val="%9)"/>
      <w:lvlJc w:val="left"/>
      <w:pPr>
        <w:ind w:left="6480" w:hanging="360"/>
      </w:pPr>
    </w:lvl>
  </w:abstractNum>
  <w:abstractNum w:abstractNumId="9" w15:restartNumberingAfterBreak="0">
    <w:nsid w:val="0F747987"/>
    <w:multiLevelType w:val="multilevel"/>
    <w:tmpl w:val="FFF28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0CD41DF"/>
    <w:multiLevelType w:val="hybridMultilevel"/>
    <w:tmpl w:val="181407E6"/>
    <w:lvl w:ilvl="0" w:tplc="83E21D80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012B20"/>
    <w:multiLevelType w:val="multilevel"/>
    <w:tmpl w:val="D944C238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000000" w:themeColor="text1"/>
        <w:sz w:val="20"/>
        <w:szCs w:val="20"/>
      </w:rPr>
    </w:lvl>
    <w:lvl w:ilvl="1">
      <w:start w:val="1"/>
      <w:numFmt w:val="lowerLetter"/>
      <w:isLgl/>
      <w:lvlText w:val="%2."/>
      <w:lvlJc w:val="left"/>
      <w:pPr>
        <w:ind w:left="1080" w:hanging="360"/>
      </w:pPr>
      <w:rPr>
        <w:rFonts w:ascii="Arial" w:eastAsiaTheme="minorHAnsi" w:hAnsi="Arial" w:cs="Arial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9E06D79"/>
    <w:multiLevelType w:val="hybridMultilevel"/>
    <w:tmpl w:val="EF0058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DA0893"/>
    <w:multiLevelType w:val="hybridMultilevel"/>
    <w:tmpl w:val="DDEE7A4E"/>
    <w:lvl w:ilvl="0" w:tplc="D614398A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D45E2"/>
    <w:multiLevelType w:val="hybridMultilevel"/>
    <w:tmpl w:val="93E8A7B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B035D"/>
    <w:multiLevelType w:val="multilevel"/>
    <w:tmpl w:val="5B762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2C40601B"/>
    <w:multiLevelType w:val="hybridMultilevel"/>
    <w:tmpl w:val="E7BA467A"/>
    <w:lvl w:ilvl="0" w:tplc="1DACA2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8236C"/>
    <w:multiLevelType w:val="hybridMultilevel"/>
    <w:tmpl w:val="249AB294"/>
    <w:lvl w:ilvl="0" w:tplc="319EDED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05B26"/>
    <w:multiLevelType w:val="hybridMultilevel"/>
    <w:tmpl w:val="0F0CA898"/>
    <w:lvl w:ilvl="0" w:tplc="ADDEBD06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0374F"/>
    <w:multiLevelType w:val="hybridMultilevel"/>
    <w:tmpl w:val="C6A2AAA2"/>
    <w:lvl w:ilvl="0" w:tplc="9432B8A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773A2"/>
    <w:multiLevelType w:val="hybridMultilevel"/>
    <w:tmpl w:val="73308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35D5C"/>
    <w:multiLevelType w:val="hybridMultilevel"/>
    <w:tmpl w:val="DA720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135C18"/>
    <w:multiLevelType w:val="multilevel"/>
    <w:tmpl w:val="7876E53C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trike w:val="0"/>
      </w:rPr>
    </w:lvl>
    <w:lvl w:ilvl="1">
      <w:start w:val="1"/>
      <w:numFmt w:val="lowerLetter"/>
      <w:lvlText w:val="%2."/>
      <w:lvlJc w:val="left"/>
      <w:pPr>
        <w:ind w:left="1500" w:hanging="432"/>
      </w:pPr>
      <w:rPr>
        <w:rFonts w:ascii="Arial" w:eastAsiaTheme="minorHAnsi" w:hAnsi="Arial" w:cs="Arial" w:hint="default"/>
      </w:rPr>
    </w:lvl>
    <w:lvl w:ilvl="2">
      <w:start w:val="1"/>
      <w:numFmt w:val="lowerLetter"/>
      <w:lvlText w:val="%3."/>
      <w:lvlJc w:val="left"/>
      <w:pPr>
        <w:ind w:left="1932" w:hanging="504"/>
      </w:pPr>
      <w:rPr>
        <w:rFonts w:ascii="Arial" w:eastAsiaTheme="minorEastAsia" w:hAnsi="Arial" w:cs="Arial"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3" w15:restartNumberingAfterBreak="0">
    <w:nsid w:val="35954867"/>
    <w:multiLevelType w:val="hybridMultilevel"/>
    <w:tmpl w:val="A978C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2328DE"/>
    <w:multiLevelType w:val="hybridMultilevel"/>
    <w:tmpl w:val="F222C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FA3019"/>
    <w:multiLevelType w:val="hybridMultilevel"/>
    <w:tmpl w:val="4DF4DF66"/>
    <w:lvl w:ilvl="0" w:tplc="AD089EB0">
      <w:start w:val="50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3AD66BEC"/>
    <w:multiLevelType w:val="hybridMultilevel"/>
    <w:tmpl w:val="22B29116"/>
    <w:lvl w:ilvl="0" w:tplc="F08A7B3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D24434D"/>
    <w:multiLevelType w:val="hybridMultilevel"/>
    <w:tmpl w:val="666CC6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6772F3"/>
    <w:multiLevelType w:val="hybridMultilevel"/>
    <w:tmpl w:val="09E4C624"/>
    <w:lvl w:ilvl="0" w:tplc="6CD0E42C">
      <w:start w:val="6"/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6C70546"/>
    <w:multiLevelType w:val="hybridMultilevel"/>
    <w:tmpl w:val="731A132C"/>
    <w:lvl w:ilvl="0" w:tplc="FB6AA2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C627C4"/>
    <w:multiLevelType w:val="hybridMultilevel"/>
    <w:tmpl w:val="8278D9C6"/>
    <w:lvl w:ilvl="0" w:tplc="F08A7B3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DB267A8"/>
    <w:multiLevelType w:val="hybridMultilevel"/>
    <w:tmpl w:val="89447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AD09F96">
      <w:start w:val="1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20A98EC">
      <w:start w:val="2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CC5EEA24">
      <w:start w:val="6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D52B2C"/>
    <w:multiLevelType w:val="hybridMultilevel"/>
    <w:tmpl w:val="FEF20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9C46BE"/>
    <w:multiLevelType w:val="hybridMultilevel"/>
    <w:tmpl w:val="58B0BFCC"/>
    <w:lvl w:ilvl="0" w:tplc="7AFEE1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5465B3"/>
    <w:multiLevelType w:val="hybridMultilevel"/>
    <w:tmpl w:val="7E249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D55212"/>
    <w:multiLevelType w:val="hybridMultilevel"/>
    <w:tmpl w:val="6DAE48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4F7CCE"/>
    <w:multiLevelType w:val="multilevel"/>
    <w:tmpl w:val="8E0838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  <w:color w:val="000000" w:themeColor="tex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Arial" w:eastAsiaTheme="minorHAnsi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39" w15:restartNumberingAfterBreak="0">
    <w:nsid w:val="51ED2695"/>
    <w:multiLevelType w:val="hybridMultilevel"/>
    <w:tmpl w:val="92ECEA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5B3EFB"/>
    <w:multiLevelType w:val="hybridMultilevel"/>
    <w:tmpl w:val="C6CE3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06196D"/>
    <w:multiLevelType w:val="hybridMultilevel"/>
    <w:tmpl w:val="1E062A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40321BD"/>
    <w:multiLevelType w:val="hybridMultilevel"/>
    <w:tmpl w:val="67025138"/>
    <w:lvl w:ilvl="0" w:tplc="E9864182">
      <w:start w:val="10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F4142E"/>
    <w:multiLevelType w:val="hybridMultilevel"/>
    <w:tmpl w:val="18DAA6CA"/>
    <w:lvl w:ilvl="0" w:tplc="C92AC7C4">
      <w:start w:val="1"/>
      <w:numFmt w:val="decimal"/>
      <w:lvlText w:val="%1. 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84A5DB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AF91A20"/>
    <w:multiLevelType w:val="multilevel"/>
    <w:tmpl w:val="13423B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6E71233D"/>
    <w:multiLevelType w:val="hybridMultilevel"/>
    <w:tmpl w:val="3490D8BC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00A78D1"/>
    <w:multiLevelType w:val="hybridMultilevel"/>
    <w:tmpl w:val="7D64C2A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8F05A0A"/>
    <w:multiLevelType w:val="hybridMultilevel"/>
    <w:tmpl w:val="E0825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1"/>
  </w:num>
  <w:num w:numId="10">
    <w:abstractNumId w:val="14"/>
  </w:num>
  <w:num w:numId="11">
    <w:abstractNumId w:val="30"/>
  </w:num>
  <w:num w:numId="12">
    <w:abstractNumId w:val="33"/>
  </w:num>
  <w:num w:numId="13">
    <w:abstractNumId w:val="6"/>
  </w:num>
  <w:num w:numId="14">
    <w:abstractNumId w:val="27"/>
  </w:num>
  <w:num w:numId="1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39"/>
  </w:num>
  <w:num w:numId="18">
    <w:abstractNumId w:val="32"/>
  </w:num>
  <w:num w:numId="19">
    <w:abstractNumId w:val="4"/>
  </w:num>
  <w:num w:numId="20">
    <w:abstractNumId w:val="9"/>
  </w:num>
  <w:num w:numId="21">
    <w:abstractNumId w:val="2"/>
  </w:num>
  <w:num w:numId="22">
    <w:abstractNumId w:val="26"/>
  </w:num>
  <w:num w:numId="23">
    <w:abstractNumId w:val="28"/>
  </w:num>
  <w:num w:numId="24">
    <w:abstractNumId w:val="44"/>
  </w:num>
  <w:num w:numId="25">
    <w:abstractNumId w:val="5"/>
  </w:num>
  <w:num w:numId="26">
    <w:abstractNumId w:val="45"/>
  </w:num>
  <w:num w:numId="27">
    <w:abstractNumId w:val="8"/>
  </w:num>
  <w:num w:numId="28">
    <w:abstractNumId w:val="29"/>
  </w:num>
  <w:num w:numId="29">
    <w:abstractNumId w:val="25"/>
  </w:num>
  <w:num w:numId="30">
    <w:abstractNumId w:val="11"/>
  </w:num>
  <w:num w:numId="31">
    <w:abstractNumId w:val="22"/>
  </w:num>
  <w:num w:numId="32">
    <w:abstractNumId w:val="37"/>
  </w:num>
  <w:num w:numId="33">
    <w:abstractNumId w:val="31"/>
  </w:num>
  <w:num w:numId="34">
    <w:abstractNumId w:val="46"/>
  </w:num>
  <w:num w:numId="35">
    <w:abstractNumId w:val="19"/>
  </w:num>
  <w:num w:numId="36">
    <w:abstractNumId w:val="3"/>
  </w:num>
  <w:num w:numId="37">
    <w:abstractNumId w:val="34"/>
  </w:num>
  <w:num w:numId="38">
    <w:abstractNumId w:val="20"/>
  </w:num>
  <w:num w:numId="39">
    <w:abstractNumId w:val="23"/>
  </w:num>
  <w:num w:numId="40">
    <w:abstractNumId w:val="40"/>
  </w:num>
  <w:num w:numId="41">
    <w:abstractNumId w:val="36"/>
  </w:num>
  <w:num w:numId="42">
    <w:abstractNumId w:val="21"/>
  </w:num>
  <w:num w:numId="43">
    <w:abstractNumId w:val="48"/>
  </w:num>
  <w:num w:numId="44">
    <w:abstractNumId w:val="24"/>
  </w:num>
  <w:num w:numId="45">
    <w:abstractNumId w:val="38"/>
  </w:num>
  <w:num w:numId="46">
    <w:abstractNumId w:val="0"/>
  </w:num>
  <w:num w:numId="47">
    <w:abstractNumId w:val="12"/>
  </w:num>
  <w:num w:numId="48">
    <w:abstractNumId w:val="41"/>
  </w:num>
  <w:num w:numId="49">
    <w:abstractNumId w:val="7"/>
  </w:num>
  <w:num w:numId="50">
    <w:abstractNumId w:val="4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sia">
    <w15:presenceInfo w15:providerId="None" w15:userId="Gos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EA4"/>
    <w:rsid w:val="00002581"/>
    <w:rsid w:val="00023C45"/>
    <w:rsid w:val="00065DC9"/>
    <w:rsid w:val="0007506A"/>
    <w:rsid w:val="00082701"/>
    <w:rsid w:val="000B3E9A"/>
    <w:rsid w:val="000B7E11"/>
    <w:rsid w:val="000D0704"/>
    <w:rsid w:val="000E7EEB"/>
    <w:rsid w:val="000F2519"/>
    <w:rsid w:val="00101AFA"/>
    <w:rsid w:val="0010431A"/>
    <w:rsid w:val="00133366"/>
    <w:rsid w:val="00167C02"/>
    <w:rsid w:val="00183DDC"/>
    <w:rsid w:val="00195642"/>
    <w:rsid w:val="001979E2"/>
    <w:rsid w:val="001A33EF"/>
    <w:rsid w:val="001E3519"/>
    <w:rsid w:val="001E476A"/>
    <w:rsid w:val="002026FE"/>
    <w:rsid w:val="00203BE3"/>
    <w:rsid w:val="00204683"/>
    <w:rsid w:val="002119B4"/>
    <w:rsid w:val="00212E3F"/>
    <w:rsid w:val="00214DFD"/>
    <w:rsid w:val="00216CB7"/>
    <w:rsid w:val="00231011"/>
    <w:rsid w:val="00232FB4"/>
    <w:rsid w:val="00266D0C"/>
    <w:rsid w:val="00267EA9"/>
    <w:rsid w:val="00281251"/>
    <w:rsid w:val="002812BE"/>
    <w:rsid w:val="002A43B7"/>
    <w:rsid w:val="002A7A9C"/>
    <w:rsid w:val="002B0145"/>
    <w:rsid w:val="002D0AB1"/>
    <w:rsid w:val="002F75C9"/>
    <w:rsid w:val="00302ABB"/>
    <w:rsid w:val="0031646F"/>
    <w:rsid w:val="003170F7"/>
    <w:rsid w:val="00317AFE"/>
    <w:rsid w:val="00322745"/>
    <w:rsid w:val="00323898"/>
    <w:rsid w:val="003310E8"/>
    <w:rsid w:val="003854E2"/>
    <w:rsid w:val="003A3313"/>
    <w:rsid w:val="003A582B"/>
    <w:rsid w:val="003B1206"/>
    <w:rsid w:val="003D011C"/>
    <w:rsid w:val="003D7A7E"/>
    <w:rsid w:val="003D7E48"/>
    <w:rsid w:val="00403BFD"/>
    <w:rsid w:val="00430A8F"/>
    <w:rsid w:val="004530EB"/>
    <w:rsid w:val="004814C0"/>
    <w:rsid w:val="00496668"/>
    <w:rsid w:val="004B2588"/>
    <w:rsid w:val="004D6EC3"/>
    <w:rsid w:val="004F42E0"/>
    <w:rsid w:val="00507C87"/>
    <w:rsid w:val="0052627B"/>
    <w:rsid w:val="005446BE"/>
    <w:rsid w:val="00545A12"/>
    <w:rsid w:val="00580B48"/>
    <w:rsid w:val="00581742"/>
    <w:rsid w:val="00586853"/>
    <w:rsid w:val="00593FBA"/>
    <w:rsid w:val="005B223E"/>
    <w:rsid w:val="005C14AF"/>
    <w:rsid w:val="005C29DC"/>
    <w:rsid w:val="005E0C3E"/>
    <w:rsid w:val="005E4A88"/>
    <w:rsid w:val="00601A07"/>
    <w:rsid w:val="00601E68"/>
    <w:rsid w:val="00604266"/>
    <w:rsid w:val="006111CC"/>
    <w:rsid w:val="00615C99"/>
    <w:rsid w:val="006506C9"/>
    <w:rsid w:val="006562B9"/>
    <w:rsid w:val="00694FCC"/>
    <w:rsid w:val="006B10D7"/>
    <w:rsid w:val="006E217E"/>
    <w:rsid w:val="006F2AF2"/>
    <w:rsid w:val="006F7047"/>
    <w:rsid w:val="0072389A"/>
    <w:rsid w:val="00733DB4"/>
    <w:rsid w:val="007726B6"/>
    <w:rsid w:val="007A2DB0"/>
    <w:rsid w:val="007A37C9"/>
    <w:rsid w:val="007B5E59"/>
    <w:rsid w:val="007F73DC"/>
    <w:rsid w:val="007F7C5F"/>
    <w:rsid w:val="00826EE4"/>
    <w:rsid w:val="0083114F"/>
    <w:rsid w:val="008362B7"/>
    <w:rsid w:val="00842F39"/>
    <w:rsid w:val="00860D28"/>
    <w:rsid w:val="00866093"/>
    <w:rsid w:val="00866C10"/>
    <w:rsid w:val="008A2F70"/>
    <w:rsid w:val="008A7D2B"/>
    <w:rsid w:val="008C6316"/>
    <w:rsid w:val="008E3BAD"/>
    <w:rsid w:val="008E3D03"/>
    <w:rsid w:val="00903FFB"/>
    <w:rsid w:val="0090680D"/>
    <w:rsid w:val="00910786"/>
    <w:rsid w:val="0092563C"/>
    <w:rsid w:val="009426B6"/>
    <w:rsid w:val="00944BC8"/>
    <w:rsid w:val="009716BD"/>
    <w:rsid w:val="00974C91"/>
    <w:rsid w:val="009A0832"/>
    <w:rsid w:val="009A6483"/>
    <w:rsid w:val="009B498A"/>
    <w:rsid w:val="009B71A7"/>
    <w:rsid w:val="009D78A7"/>
    <w:rsid w:val="009E1270"/>
    <w:rsid w:val="009F453F"/>
    <w:rsid w:val="009F6133"/>
    <w:rsid w:val="009F6A21"/>
    <w:rsid w:val="00A02BB5"/>
    <w:rsid w:val="00A05EC1"/>
    <w:rsid w:val="00A14E05"/>
    <w:rsid w:val="00A30536"/>
    <w:rsid w:val="00A3474C"/>
    <w:rsid w:val="00A44D0E"/>
    <w:rsid w:val="00A8342D"/>
    <w:rsid w:val="00A859D9"/>
    <w:rsid w:val="00A93E26"/>
    <w:rsid w:val="00AB2B45"/>
    <w:rsid w:val="00AC1A38"/>
    <w:rsid w:val="00AC6404"/>
    <w:rsid w:val="00AD1C7B"/>
    <w:rsid w:val="00AF4020"/>
    <w:rsid w:val="00B07EA4"/>
    <w:rsid w:val="00B265D6"/>
    <w:rsid w:val="00B64EE5"/>
    <w:rsid w:val="00BA6A7F"/>
    <w:rsid w:val="00BA7214"/>
    <w:rsid w:val="00BB70B9"/>
    <w:rsid w:val="00BE74C3"/>
    <w:rsid w:val="00BF5B72"/>
    <w:rsid w:val="00C10504"/>
    <w:rsid w:val="00C27336"/>
    <w:rsid w:val="00C27AD7"/>
    <w:rsid w:val="00C33A4A"/>
    <w:rsid w:val="00C46E29"/>
    <w:rsid w:val="00CD47EB"/>
    <w:rsid w:val="00D060F9"/>
    <w:rsid w:val="00D10693"/>
    <w:rsid w:val="00D124D1"/>
    <w:rsid w:val="00D20EB5"/>
    <w:rsid w:val="00D35564"/>
    <w:rsid w:val="00D4006E"/>
    <w:rsid w:val="00D95006"/>
    <w:rsid w:val="00DD25BA"/>
    <w:rsid w:val="00DD3C07"/>
    <w:rsid w:val="00DE2DF4"/>
    <w:rsid w:val="00DF06FC"/>
    <w:rsid w:val="00E1641D"/>
    <w:rsid w:val="00E219CE"/>
    <w:rsid w:val="00E24FCC"/>
    <w:rsid w:val="00E35A41"/>
    <w:rsid w:val="00E46AA8"/>
    <w:rsid w:val="00E72EB9"/>
    <w:rsid w:val="00E7300A"/>
    <w:rsid w:val="00E96849"/>
    <w:rsid w:val="00EA4BE5"/>
    <w:rsid w:val="00F05EDB"/>
    <w:rsid w:val="00F10007"/>
    <w:rsid w:val="00F13ECA"/>
    <w:rsid w:val="00F217A6"/>
    <w:rsid w:val="00F2335B"/>
    <w:rsid w:val="00F25E21"/>
    <w:rsid w:val="00F3263E"/>
    <w:rsid w:val="00F43CA4"/>
    <w:rsid w:val="00F457D1"/>
    <w:rsid w:val="00F56B1D"/>
    <w:rsid w:val="00F61EF6"/>
    <w:rsid w:val="00F704E9"/>
    <w:rsid w:val="00F76BD3"/>
    <w:rsid w:val="00F85517"/>
    <w:rsid w:val="00FB31BF"/>
    <w:rsid w:val="00FC5148"/>
    <w:rsid w:val="00FD3861"/>
    <w:rsid w:val="00FE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D9CFC"/>
  <w15:chartTrackingRefBased/>
  <w15:docId w15:val="{C23D797E-C28A-4FF5-8991-BE0627AF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79E2"/>
  </w:style>
  <w:style w:type="paragraph" w:styleId="Nagwek1">
    <w:name w:val="heading 1"/>
    <w:basedOn w:val="Normalny"/>
    <w:next w:val="Normalny"/>
    <w:link w:val="Nagwek1Znak"/>
    <w:uiPriority w:val="9"/>
    <w:qFormat/>
    <w:rsid w:val="001979E2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79E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79E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79E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79E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79E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79E2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79E2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79E2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133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133366"/>
  </w:style>
  <w:style w:type="paragraph" w:styleId="Stopka">
    <w:name w:val="footer"/>
    <w:basedOn w:val="Normalny"/>
    <w:link w:val="StopkaZnak"/>
    <w:unhideWhenUsed/>
    <w:rsid w:val="00133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366"/>
  </w:style>
  <w:style w:type="table" w:customStyle="1" w:styleId="Tabela-Siatka1">
    <w:name w:val="Tabela - Siatka1"/>
    <w:basedOn w:val="Standardowy"/>
    <w:next w:val="Tabela-Siatka"/>
    <w:uiPriority w:val="59"/>
    <w:rsid w:val="00133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33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CW_Lista,Preambuła,lp1,Akapit z list¹,zwykły tekst,Nagłowek 3,L1,Akapit z listą BS,Kolorowa lista — akcent 11,Dot pt,F5 List Paragraph,Podsis rysunku,Odstavec"/>
    <w:basedOn w:val="Normalny"/>
    <w:link w:val="AkapitzlistZnak"/>
    <w:uiPriority w:val="34"/>
    <w:qFormat/>
    <w:rsid w:val="00023C4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AC1A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979E2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styleId="Hipercze">
    <w:name w:val="Hyperlink"/>
    <w:uiPriority w:val="99"/>
    <w:unhideWhenUsed/>
    <w:rsid w:val="000B7E11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0B7E11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rsid w:val="000B7E11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CW_Lista Znak,Preambuła Znak,lp1 Znak,Akapit z list¹ Znak,zwykły tekst Znak,Nagłowek 3 Znak,L1 Znak,Dot pt Znak"/>
    <w:link w:val="Akapitzlist"/>
    <w:uiPriority w:val="99"/>
    <w:qFormat/>
    <w:rsid w:val="000B7E11"/>
  </w:style>
  <w:style w:type="paragraph" w:customStyle="1" w:styleId="Standard">
    <w:name w:val="Standard"/>
    <w:rsid w:val="000B7E11"/>
    <w:pPr>
      <w:suppressAutoHyphens/>
      <w:autoSpaceDN w:val="0"/>
      <w:spacing w:after="0" w:line="360" w:lineRule="auto"/>
    </w:pPr>
    <w:rPr>
      <w:rFonts w:ascii="Tahoma" w:eastAsia="Times New Roman" w:hAnsi="Tahoma" w:cs="Times New Roman"/>
      <w:kern w:val="3"/>
      <w:sz w:val="20"/>
      <w:szCs w:val="24"/>
      <w:lang w:eastAsia="pl-PL"/>
    </w:rPr>
  </w:style>
  <w:style w:type="paragraph" w:styleId="Zwykytekst">
    <w:name w:val="Plain Text"/>
    <w:basedOn w:val="Normalny"/>
    <w:link w:val="ZwykytekstZnak1"/>
    <w:unhideWhenUsed/>
    <w:rsid w:val="000B7E11"/>
    <w:pPr>
      <w:spacing w:after="0" w:line="240" w:lineRule="auto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0B7E11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0B7E11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TimesNewRoman11">
    <w:name w:val="Times New Roman 11"/>
    <w:rsid w:val="000B7E11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character" w:styleId="Odwoanieprzypisudolnego">
    <w:name w:val="footnote reference"/>
    <w:uiPriority w:val="99"/>
    <w:rsid w:val="000B7E11"/>
    <w:rPr>
      <w:position w:val="6"/>
      <w:sz w:val="14"/>
    </w:rPr>
  </w:style>
  <w:style w:type="paragraph" w:customStyle="1" w:styleId="paragraph">
    <w:name w:val="paragraph"/>
    <w:basedOn w:val="Normalny"/>
    <w:rsid w:val="000B7E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0B7E11"/>
  </w:style>
  <w:style w:type="paragraph" w:styleId="Tekstprzypisudolnego">
    <w:name w:val="footnote text"/>
    <w:basedOn w:val="Normalny"/>
    <w:link w:val="TekstprzypisudolnegoZnak"/>
    <w:uiPriority w:val="99"/>
    <w:unhideWhenUsed/>
    <w:rsid w:val="006B10D7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10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nhideWhenUsed/>
    <w:rsid w:val="00203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03BE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qFormat/>
    <w:rsid w:val="005262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979E2"/>
    <w:rPr>
      <w:i/>
      <w:iCs/>
      <w:color w:val="auto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79E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79E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1979E2"/>
    <w:rPr>
      <w:i/>
      <w:iCs/>
    </w:rPr>
  </w:style>
  <w:style w:type="paragraph" w:styleId="Tekstprzypisukocowego">
    <w:name w:val="endnote text"/>
    <w:basedOn w:val="Normalny"/>
    <w:link w:val="TekstprzypisukocowegoZnak"/>
    <w:unhideWhenUsed/>
    <w:rsid w:val="003A58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A582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79E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79E2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79E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79E2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79E2"/>
    <w:rPr>
      <w:b/>
      <w:b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79E2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1979E2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79E2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79E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79E2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79E2"/>
    <w:rPr>
      <w:b/>
      <w:bCs/>
      <w:color w:val="auto"/>
    </w:rPr>
  </w:style>
  <w:style w:type="paragraph" w:styleId="Bezodstpw">
    <w:name w:val="No Spacing"/>
    <w:uiPriority w:val="1"/>
    <w:qFormat/>
    <w:rsid w:val="001979E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79E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79E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79E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79E2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79E2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79E2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79E2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79E2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79E2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79E2"/>
    <w:pPr>
      <w:outlineLvl w:val="9"/>
    </w:pPr>
  </w:style>
  <w:style w:type="character" w:customStyle="1" w:styleId="normaltextrun">
    <w:name w:val="normaltextrun"/>
    <w:basedOn w:val="Domylnaczcionkaakapitu"/>
    <w:rsid w:val="0032274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2F3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68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68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68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68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6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9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7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24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8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41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4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84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0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25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84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3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2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2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2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52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8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01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6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96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9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2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2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5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2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2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4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1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34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0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6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6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07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0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1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9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8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2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6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B7E27-9E17-4010-B703-FA3AC1B03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3188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 Mizera</dc:creator>
  <cp:keywords/>
  <dc:description/>
  <cp:lastModifiedBy>Gosia</cp:lastModifiedBy>
  <cp:revision>3</cp:revision>
  <cp:lastPrinted>2024-08-13T10:47:00Z</cp:lastPrinted>
  <dcterms:created xsi:type="dcterms:W3CDTF">2024-08-13T11:30:00Z</dcterms:created>
  <dcterms:modified xsi:type="dcterms:W3CDTF">2024-08-13T11:32:00Z</dcterms:modified>
</cp:coreProperties>
</file>